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F5A" w:rsidRPr="00DF1E15" w:rsidRDefault="007E4F5A" w:rsidP="005D2221">
      <w:pPr>
        <w:pStyle w:val="af2"/>
        <w:jc w:val="right"/>
        <w:rPr>
          <w:rFonts w:ascii="Times New Roman" w:hAnsi="Times New Roman"/>
          <w:b/>
          <w:sz w:val="24"/>
          <w:szCs w:val="24"/>
        </w:rPr>
      </w:pPr>
      <w:bookmarkStart w:id="0" w:name="_GoBack"/>
      <w:bookmarkEnd w:id="0"/>
      <w:permStart w:id="0" w:edGrp="everyone"/>
      <w:r w:rsidRPr="00DF1E15">
        <w:rPr>
          <w:rFonts w:ascii="Times New Roman" w:hAnsi="Times New Roman"/>
          <w:b/>
          <w:sz w:val="24"/>
          <w:szCs w:val="24"/>
        </w:rPr>
        <w:t>Приложение №</w:t>
      </w:r>
      <w:r w:rsidR="00DF1E15" w:rsidRPr="00DF1E15">
        <w:rPr>
          <w:rFonts w:ascii="Times New Roman" w:hAnsi="Times New Roman"/>
          <w:b/>
          <w:sz w:val="24"/>
          <w:szCs w:val="24"/>
        </w:rPr>
        <w:t>2</w:t>
      </w:r>
    </w:p>
    <w:p w:rsidR="007E4F5A" w:rsidRPr="00DF1E15" w:rsidRDefault="00DF1E15" w:rsidP="005D2221">
      <w:pPr>
        <w:pStyle w:val="af2"/>
        <w:jc w:val="right"/>
        <w:rPr>
          <w:rFonts w:ascii="Times New Roman" w:hAnsi="Times New Roman"/>
          <w:b/>
          <w:sz w:val="24"/>
          <w:szCs w:val="24"/>
        </w:rPr>
      </w:pPr>
      <w:r>
        <w:rPr>
          <w:rFonts w:ascii="Times New Roman" w:hAnsi="Times New Roman"/>
          <w:b/>
          <w:sz w:val="24"/>
          <w:szCs w:val="24"/>
        </w:rPr>
        <w:t>к</w:t>
      </w:r>
      <w:r w:rsidRPr="00DF1E15">
        <w:rPr>
          <w:rFonts w:ascii="Times New Roman" w:hAnsi="Times New Roman"/>
          <w:b/>
          <w:sz w:val="24"/>
          <w:szCs w:val="24"/>
        </w:rPr>
        <w:t xml:space="preserve"> Документации о закупке</w:t>
      </w:r>
    </w:p>
    <w:permEnd w:id="0"/>
    <w:p w:rsidR="007E4F5A" w:rsidRPr="000C3100" w:rsidRDefault="007E4F5A" w:rsidP="006E28C8">
      <w:pPr>
        <w:pStyle w:val="1"/>
        <w:widowControl w:val="0"/>
        <w:suppressAutoHyphens/>
        <w:spacing w:before="240"/>
        <w:rPr>
          <w:rFonts w:ascii="Times New Roman" w:hAnsi="Times New Roman"/>
          <w:sz w:val="26"/>
        </w:rPr>
      </w:pPr>
      <w:r w:rsidRPr="000C3100">
        <w:rPr>
          <w:rFonts w:ascii="Times New Roman" w:hAnsi="Times New Roman"/>
          <w:sz w:val="26"/>
        </w:rPr>
        <w:t>ДОГОВОР  № </w:t>
      </w:r>
      <w:permStart w:id="1" w:edGrp="everyone"/>
      <w:r w:rsidRPr="000C3100">
        <w:rPr>
          <w:rFonts w:ascii="Times New Roman" w:hAnsi="Times New Roman"/>
          <w:sz w:val="26"/>
        </w:rPr>
        <w:t>_________</w:t>
      </w:r>
      <w:permEnd w:id="1"/>
    </w:p>
    <w:p w:rsidR="007E4F5A" w:rsidRPr="000C3100" w:rsidRDefault="007E4F5A" w:rsidP="006E28C8">
      <w:pPr>
        <w:widowControl w:val="0"/>
        <w:suppressAutoHyphens/>
        <w:jc w:val="center"/>
        <w:rPr>
          <w:sz w:val="26"/>
          <w:szCs w:val="26"/>
        </w:rPr>
      </w:pPr>
    </w:p>
    <w:p w:rsidR="007E4F5A" w:rsidRPr="000C3100" w:rsidRDefault="007E4F5A" w:rsidP="00A2319F">
      <w:pPr>
        <w:pStyle w:val="a5"/>
        <w:widowControl w:val="0"/>
        <w:tabs>
          <w:tab w:val="left" w:pos="0"/>
        </w:tabs>
        <w:suppressAutoHyphens/>
        <w:rPr>
          <w:b/>
          <w:bCs/>
          <w:sz w:val="26"/>
          <w:szCs w:val="26"/>
        </w:rPr>
      </w:pPr>
      <w:r w:rsidRPr="000C3100">
        <w:rPr>
          <w:b/>
          <w:bCs/>
          <w:sz w:val="26"/>
          <w:szCs w:val="26"/>
        </w:rPr>
        <w:t>г.</w:t>
      </w:r>
      <w:r w:rsidRPr="000C3100">
        <w:rPr>
          <w:b/>
          <w:bCs/>
          <w:sz w:val="26"/>
          <w:szCs w:val="26"/>
          <w:lang w:val="en-US"/>
        </w:rPr>
        <w:t> </w:t>
      </w:r>
      <w:r w:rsidR="001C74D5">
        <w:rPr>
          <w:b/>
          <w:bCs/>
          <w:sz w:val="26"/>
          <w:szCs w:val="26"/>
        </w:rPr>
        <w:t>Уфа</w:t>
      </w:r>
      <w:r w:rsidR="001C74D5">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t xml:space="preserve">                      </w:t>
      </w:r>
      <w:permStart w:id="2" w:edGrp="everyone"/>
      <w:r w:rsidRPr="000C3100">
        <w:rPr>
          <w:b/>
          <w:bCs/>
          <w:sz w:val="26"/>
          <w:szCs w:val="26"/>
        </w:rPr>
        <w:t>«____»</w:t>
      </w:r>
      <w:r w:rsidRPr="000C3100">
        <w:rPr>
          <w:b/>
          <w:bCs/>
          <w:sz w:val="26"/>
          <w:szCs w:val="26"/>
          <w:lang w:val="en-US"/>
        </w:rPr>
        <w:t> </w:t>
      </w:r>
      <w:r w:rsidRPr="000C3100">
        <w:rPr>
          <w:b/>
          <w:bCs/>
          <w:sz w:val="26"/>
          <w:szCs w:val="26"/>
        </w:rPr>
        <w:t>___________</w:t>
      </w:r>
      <w:r w:rsidRPr="000C3100">
        <w:rPr>
          <w:b/>
          <w:bCs/>
          <w:sz w:val="26"/>
          <w:szCs w:val="26"/>
          <w:lang w:val="en-US"/>
        </w:rPr>
        <w:t> </w:t>
      </w:r>
      <w:r w:rsidRPr="000C3100">
        <w:rPr>
          <w:b/>
          <w:bCs/>
          <w:sz w:val="26"/>
          <w:szCs w:val="26"/>
        </w:rPr>
        <w:t>20__</w:t>
      </w:r>
      <w:r w:rsidRPr="000C3100">
        <w:rPr>
          <w:b/>
          <w:bCs/>
          <w:sz w:val="26"/>
          <w:szCs w:val="26"/>
          <w:lang w:val="en-US"/>
        </w:rPr>
        <w:t> </w:t>
      </w:r>
      <w:permEnd w:id="2"/>
      <w:r w:rsidRPr="000C3100">
        <w:rPr>
          <w:b/>
          <w:bCs/>
          <w:sz w:val="26"/>
          <w:szCs w:val="26"/>
        </w:rPr>
        <w:t>г.</w:t>
      </w:r>
    </w:p>
    <w:p w:rsidR="007E4F5A" w:rsidRPr="000C3100" w:rsidRDefault="007E4F5A" w:rsidP="006E28C8">
      <w:pPr>
        <w:widowControl w:val="0"/>
        <w:suppressAutoHyphens/>
        <w:jc w:val="center"/>
        <w:rPr>
          <w:sz w:val="26"/>
          <w:szCs w:val="26"/>
        </w:rPr>
      </w:pPr>
    </w:p>
    <w:p w:rsidR="007E4F5A" w:rsidRPr="000C3100" w:rsidRDefault="001C74D5" w:rsidP="00FD575A">
      <w:pPr>
        <w:pStyle w:val="31"/>
        <w:widowControl w:val="0"/>
        <w:suppressAutoHyphens/>
        <w:spacing w:before="60"/>
        <w:ind w:firstLine="851"/>
        <w:jc w:val="both"/>
        <w:rPr>
          <w:sz w:val="26"/>
          <w:szCs w:val="26"/>
        </w:rPr>
      </w:pPr>
      <w:proofErr w:type="gramStart"/>
      <w:r>
        <w:rPr>
          <w:bCs/>
          <w:sz w:val="26"/>
          <w:szCs w:val="26"/>
        </w:rPr>
        <w:t>Публичное</w:t>
      </w:r>
      <w:r w:rsidR="007E4F5A" w:rsidRPr="000C3100">
        <w:rPr>
          <w:bCs/>
          <w:sz w:val="26"/>
          <w:szCs w:val="26"/>
        </w:rPr>
        <w:t xml:space="preserve"> акционерное общество «</w:t>
      </w:r>
      <w:proofErr w:type="spellStart"/>
      <w:r>
        <w:rPr>
          <w:bCs/>
          <w:sz w:val="26"/>
          <w:szCs w:val="26"/>
        </w:rPr>
        <w:t>Башинформсвязь</w:t>
      </w:r>
      <w:proofErr w:type="spellEnd"/>
      <w:r w:rsidR="007E4F5A" w:rsidRPr="000C3100">
        <w:rPr>
          <w:bCs/>
          <w:sz w:val="26"/>
          <w:szCs w:val="26"/>
        </w:rPr>
        <w:t xml:space="preserve">» </w:t>
      </w:r>
      <w:r>
        <w:rPr>
          <w:bCs/>
          <w:sz w:val="26"/>
          <w:szCs w:val="26"/>
        </w:rPr>
        <w:t>(П</w:t>
      </w:r>
      <w:r w:rsidR="007E4F5A" w:rsidRPr="000C3100">
        <w:rPr>
          <w:bCs/>
          <w:sz w:val="26"/>
          <w:szCs w:val="26"/>
        </w:rPr>
        <w:t>АО «</w:t>
      </w:r>
      <w:proofErr w:type="spellStart"/>
      <w:r>
        <w:rPr>
          <w:bCs/>
          <w:sz w:val="26"/>
          <w:szCs w:val="26"/>
        </w:rPr>
        <w:t>Башинформсвязь</w:t>
      </w:r>
      <w:proofErr w:type="spellEnd"/>
      <w:r w:rsidR="007E4F5A" w:rsidRPr="000C3100">
        <w:rPr>
          <w:bCs/>
          <w:sz w:val="26"/>
          <w:szCs w:val="26"/>
        </w:rPr>
        <w:t>»)</w:t>
      </w:r>
      <w:r w:rsidR="007E4F5A" w:rsidRPr="000C3100">
        <w:rPr>
          <w:bCs/>
          <w:i/>
          <w:iCs/>
          <w:sz w:val="26"/>
          <w:szCs w:val="26"/>
        </w:rPr>
        <w:t>,</w:t>
      </w:r>
      <w:r w:rsidR="007E4F5A" w:rsidRPr="000C3100">
        <w:rPr>
          <w:sz w:val="26"/>
          <w:szCs w:val="26"/>
        </w:rPr>
        <w:t xml:space="preserve"> именуемое в дальнейшем </w:t>
      </w:r>
      <w:r w:rsidR="007E4F5A" w:rsidRPr="000C3100">
        <w:rPr>
          <w:b/>
          <w:bCs/>
          <w:sz w:val="26"/>
          <w:szCs w:val="26"/>
        </w:rPr>
        <w:t>«Заказчик»</w:t>
      </w:r>
      <w:r w:rsidR="007E4F5A" w:rsidRPr="00843D18">
        <w:rPr>
          <w:sz w:val="26"/>
          <w:szCs w:val="26"/>
        </w:rPr>
        <w:t>,</w:t>
      </w:r>
      <w:r w:rsidR="007E4F5A" w:rsidRPr="000C3100">
        <w:rPr>
          <w:sz w:val="26"/>
          <w:szCs w:val="26"/>
        </w:rPr>
        <w:t xml:space="preserve"> в лице </w:t>
      </w:r>
      <w:permStart w:id="3" w:edGrp="everyone"/>
      <w:r w:rsidR="00820FCF">
        <w:rPr>
          <w:sz w:val="26"/>
          <w:szCs w:val="26"/>
        </w:rPr>
        <w:t>Генерального директора</w:t>
      </w:r>
      <w:permEnd w:id="3"/>
      <w:r w:rsidR="007E4F5A" w:rsidRPr="000C3100">
        <w:rPr>
          <w:sz w:val="26"/>
        </w:rPr>
        <w:t xml:space="preserve">, действующего на основании </w:t>
      </w:r>
      <w:permStart w:id="4" w:edGrp="everyone"/>
      <w:r w:rsidR="00820FCF">
        <w:rPr>
          <w:sz w:val="26"/>
        </w:rPr>
        <w:t>Устава</w:t>
      </w:r>
      <w:permEnd w:id="4"/>
      <w:r w:rsidR="007E4F5A" w:rsidRPr="000C3100">
        <w:rPr>
          <w:sz w:val="26"/>
        </w:rPr>
        <w:t xml:space="preserve">, с одной стороны, и </w:t>
      </w:r>
      <w:permStart w:id="5" w:edGrp="everyone"/>
      <w:r w:rsidR="007E4F5A" w:rsidRPr="000C3100">
        <w:rPr>
          <w:b/>
          <w:bCs/>
          <w:sz w:val="26"/>
          <w:szCs w:val="26"/>
        </w:rPr>
        <w:t>____________________</w:t>
      </w:r>
      <w:permEnd w:id="5"/>
      <w:r w:rsidR="007E4F5A" w:rsidRPr="000C3100">
        <w:rPr>
          <w:sz w:val="26"/>
          <w:szCs w:val="26"/>
        </w:rPr>
        <w:t xml:space="preserve">, именуемое в дальнейшем </w:t>
      </w:r>
      <w:r w:rsidR="007E4F5A" w:rsidRPr="00843D18">
        <w:rPr>
          <w:b/>
          <w:sz w:val="26"/>
          <w:szCs w:val="26"/>
        </w:rPr>
        <w:t>«Подрядчик»</w:t>
      </w:r>
      <w:r w:rsidR="007E4F5A" w:rsidRPr="000C3100">
        <w:rPr>
          <w:sz w:val="26"/>
          <w:szCs w:val="26"/>
        </w:rPr>
        <w:t xml:space="preserve">, в лице </w:t>
      </w:r>
      <w:permStart w:id="6" w:edGrp="everyone"/>
      <w:r w:rsidR="007E4F5A" w:rsidRPr="000C3100">
        <w:rPr>
          <w:sz w:val="26"/>
          <w:szCs w:val="26"/>
        </w:rPr>
        <w:t>_____________________________</w:t>
      </w:r>
      <w:permEnd w:id="6"/>
      <w:r w:rsidR="007E4F5A" w:rsidRPr="000C3100">
        <w:rPr>
          <w:sz w:val="26"/>
          <w:szCs w:val="26"/>
        </w:rPr>
        <w:t xml:space="preserve">, действующего на основании </w:t>
      </w:r>
      <w:permStart w:id="7" w:edGrp="everyone"/>
      <w:r w:rsidR="007E4F5A" w:rsidRPr="000C3100">
        <w:rPr>
          <w:sz w:val="26"/>
          <w:szCs w:val="26"/>
        </w:rPr>
        <w:t>___________________</w:t>
      </w:r>
      <w:permEnd w:id="7"/>
      <w:r w:rsidR="007E4F5A" w:rsidRPr="000C3100">
        <w:rPr>
          <w:sz w:val="26"/>
          <w:szCs w:val="26"/>
        </w:rPr>
        <w:t xml:space="preserve">, с другой стороны,  совместно именуемые «Стороны», заключили договор от </w:t>
      </w:r>
      <w:permStart w:id="8" w:edGrp="everyone"/>
      <w:r w:rsidR="007E4F5A" w:rsidRPr="000C3100">
        <w:rPr>
          <w:sz w:val="26"/>
          <w:szCs w:val="26"/>
        </w:rPr>
        <w:t>____ _________________20__</w:t>
      </w:r>
      <w:permEnd w:id="8"/>
      <w:r w:rsidR="007E4F5A" w:rsidRPr="000C3100">
        <w:rPr>
          <w:sz w:val="26"/>
          <w:szCs w:val="26"/>
        </w:rPr>
        <w:t>г. №</w:t>
      </w:r>
      <w:permStart w:id="9" w:edGrp="everyone"/>
      <w:r w:rsidR="007E4F5A" w:rsidRPr="000C3100">
        <w:rPr>
          <w:sz w:val="26"/>
          <w:szCs w:val="26"/>
        </w:rPr>
        <w:t>________________</w:t>
      </w:r>
      <w:permEnd w:id="9"/>
      <w:r w:rsidR="007E4F5A" w:rsidRPr="000C3100">
        <w:rPr>
          <w:sz w:val="26"/>
          <w:szCs w:val="26"/>
        </w:rPr>
        <w:t xml:space="preserve"> (далее по тексту – Договор) о нижеследующем:</w:t>
      </w:r>
      <w:proofErr w:type="gramEnd"/>
    </w:p>
    <w:p w:rsidR="007E4F5A" w:rsidRPr="000C3100" w:rsidRDefault="007E4F5A" w:rsidP="006E28C8">
      <w:pPr>
        <w:autoSpaceDE w:val="0"/>
        <w:autoSpaceDN w:val="0"/>
        <w:adjustRightInd w:val="0"/>
        <w:ind w:firstLine="720"/>
        <w:jc w:val="both"/>
        <w:rPr>
          <w:sz w:val="26"/>
          <w:szCs w:val="26"/>
        </w:rPr>
      </w:pPr>
    </w:p>
    <w:p w:rsidR="007E4F5A" w:rsidRPr="000C3100" w:rsidRDefault="007E4F5A" w:rsidP="002E08EB">
      <w:pPr>
        <w:autoSpaceDE w:val="0"/>
        <w:autoSpaceDN w:val="0"/>
        <w:adjustRightInd w:val="0"/>
        <w:spacing w:before="108" w:after="108"/>
        <w:ind w:left="360"/>
        <w:jc w:val="center"/>
        <w:outlineLvl w:val="0"/>
        <w:rPr>
          <w:b/>
          <w:bCs/>
          <w:sz w:val="26"/>
          <w:szCs w:val="26"/>
        </w:rPr>
      </w:pPr>
      <w:r w:rsidRPr="000C3100">
        <w:rPr>
          <w:b/>
          <w:bCs/>
          <w:sz w:val="26"/>
          <w:szCs w:val="26"/>
        </w:rPr>
        <w:t>Определения</w:t>
      </w:r>
    </w:p>
    <w:p w:rsidR="007E4F5A" w:rsidRPr="000C3100" w:rsidRDefault="007E4F5A" w:rsidP="00BB6E75">
      <w:pPr>
        <w:pStyle w:val="21"/>
        <w:widowControl w:val="0"/>
        <w:suppressAutoHyphens/>
        <w:spacing w:before="60"/>
        <w:rPr>
          <w:sz w:val="26"/>
          <w:szCs w:val="26"/>
        </w:rPr>
      </w:pPr>
      <w:r w:rsidRPr="000C3100">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773281" w:rsidRDefault="007E4F5A" w:rsidP="00773281">
      <w:pPr>
        <w:pStyle w:val="31"/>
        <w:widowControl w:val="0"/>
        <w:suppressAutoHyphens/>
        <w:spacing w:before="60"/>
        <w:jc w:val="both"/>
        <w:rPr>
          <w:i/>
          <w:sz w:val="26"/>
        </w:rPr>
      </w:pPr>
      <w:r w:rsidRPr="000C3100">
        <w:rPr>
          <w:b/>
          <w:bCs/>
          <w:sz w:val="26"/>
          <w:szCs w:val="26"/>
        </w:rPr>
        <w:t xml:space="preserve">«Объект» - </w:t>
      </w:r>
      <w:permStart w:id="10" w:edGrp="everyone"/>
      <w:r w:rsidR="00AB2A46">
        <w:rPr>
          <w:bCs/>
          <w:sz w:val="26"/>
          <w:szCs w:val="26"/>
        </w:rPr>
        <w:t>волоконно-оптическая линия связи (ВОЛС), линейно-кабельное сооружение (ЛКС), иной объект, построенный Подрядчиком</w:t>
      </w:r>
      <w:r w:rsidR="00125F6E">
        <w:rPr>
          <w:bCs/>
          <w:sz w:val="26"/>
          <w:szCs w:val="26"/>
        </w:rPr>
        <w:t>,</w:t>
      </w:r>
      <w:r w:rsidR="00AB2A46">
        <w:rPr>
          <w:bCs/>
          <w:sz w:val="26"/>
          <w:szCs w:val="26"/>
        </w:rPr>
        <w:t xml:space="preserve"> отвечающий требованиям, установленным Техническим заданием (</w:t>
      </w:r>
      <w:r w:rsidR="00AB2A46" w:rsidRPr="00820FCF">
        <w:rPr>
          <w:bCs/>
          <w:sz w:val="26"/>
          <w:szCs w:val="26"/>
        </w:rPr>
        <w:t xml:space="preserve">Приложение № </w:t>
      </w:r>
      <w:r w:rsidR="00820FCF" w:rsidRPr="00820FCF">
        <w:rPr>
          <w:bCs/>
          <w:sz w:val="26"/>
          <w:szCs w:val="26"/>
        </w:rPr>
        <w:t>1</w:t>
      </w:r>
      <w:r w:rsidR="00AB2A46" w:rsidRPr="00820FCF">
        <w:rPr>
          <w:bCs/>
          <w:sz w:val="26"/>
          <w:szCs w:val="26"/>
        </w:rPr>
        <w:t xml:space="preserve"> </w:t>
      </w:r>
      <w:r w:rsidR="00AB2A46">
        <w:rPr>
          <w:bCs/>
          <w:sz w:val="26"/>
          <w:szCs w:val="26"/>
        </w:rPr>
        <w:t>к настоящему Договору).</w:t>
      </w:r>
      <w:r w:rsidR="00AB2A46" w:rsidRPr="000C3100" w:rsidDel="00AB2A46">
        <w:rPr>
          <w:i/>
          <w:sz w:val="26"/>
        </w:rPr>
        <w:t xml:space="preserve"> </w:t>
      </w:r>
    </w:p>
    <w:p w:rsidR="00773281" w:rsidRDefault="00773281" w:rsidP="00773281">
      <w:pPr>
        <w:pStyle w:val="31"/>
        <w:widowControl w:val="0"/>
        <w:suppressAutoHyphens/>
        <w:spacing w:before="60"/>
        <w:ind w:left="708"/>
        <w:jc w:val="both"/>
        <w:rPr>
          <w:i/>
          <w:sz w:val="26"/>
        </w:rPr>
      </w:pPr>
      <w:r>
        <w:rPr>
          <w:i/>
          <w:sz w:val="26"/>
        </w:rPr>
        <w:t xml:space="preserve">   </w:t>
      </w:r>
      <w:r w:rsidR="007E4F5A" w:rsidRPr="000C3100">
        <w:rPr>
          <w:i/>
          <w:sz w:val="26"/>
        </w:rPr>
        <w:t>Объект</w:t>
      </w:r>
      <w:proofErr w:type="gramStart"/>
      <w:r>
        <w:rPr>
          <w:i/>
          <w:sz w:val="26"/>
        </w:rPr>
        <w:t>1</w:t>
      </w:r>
      <w:proofErr w:type="gramEnd"/>
      <w:r w:rsidR="00DA7B62">
        <w:rPr>
          <w:i/>
          <w:sz w:val="26"/>
        </w:rPr>
        <w:t xml:space="preserve">: </w:t>
      </w:r>
      <w:r w:rsidRPr="00773281">
        <w:rPr>
          <w:i/>
          <w:sz w:val="26"/>
        </w:rPr>
        <w:t>«Строительство сети доступа ЦКТВ г. Уфа»,</w:t>
      </w:r>
    </w:p>
    <w:p w:rsidR="00773281" w:rsidRDefault="00773281" w:rsidP="00773281">
      <w:pPr>
        <w:pStyle w:val="31"/>
        <w:widowControl w:val="0"/>
        <w:suppressAutoHyphens/>
        <w:spacing w:before="60"/>
        <w:ind w:firstLine="851"/>
        <w:jc w:val="both"/>
        <w:rPr>
          <w:i/>
          <w:sz w:val="26"/>
        </w:rPr>
      </w:pPr>
      <w:r>
        <w:rPr>
          <w:i/>
          <w:sz w:val="26"/>
        </w:rPr>
        <w:t>Объкт</w:t>
      </w:r>
      <w:proofErr w:type="gramStart"/>
      <w:r>
        <w:rPr>
          <w:i/>
          <w:sz w:val="26"/>
        </w:rPr>
        <w:t>2</w:t>
      </w:r>
      <w:proofErr w:type="gramEnd"/>
      <w:r>
        <w:rPr>
          <w:i/>
          <w:sz w:val="26"/>
        </w:rPr>
        <w:t>:</w:t>
      </w:r>
      <w:r w:rsidRPr="00773281">
        <w:rPr>
          <w:i/>
          <w:sz w:val="26"/>
        </w:rPr>
        <w:t xml:space="preserve"> «Строительство сети доступа FTTB Стерлитамак»,</w:t>
      </w:r>
    </w:p>
    <w:p w:rsidR="00773281" w:rsidRDefault="00773281" w:rsidP="00773281">
      <w:pPr>
        <w:pStyle w:val="31"/>
        <w:widowControl w:val="0"/>
        <w:suppressAutoHyphens/>
        <w:spacing w:before="60"/>
        <w:ind w:firstLine="851"/>
        <w:jc w:val="both"/>
        <w:rPr>
          <w:i/>
          <w:sz w:val="26"/>
        </w:rPr>
      </w:pPr>
      <w:r>
        <w:rPr>
          <w:i/>
          <w:sz w:val="26"/>
        </w:rPr>
        <w:t>Объект3:</w:t>
      </w:r>
      <w:r w:rsidRPr="00773281">
        <w:rPr>
          <w:i/>
          <w:sz w:val="26"/>
        </w:rPr>
        <w:t xml:space="preserve"> «Строительство сети доступа FTTB и КТВ </w:t>
      </w:r>
      <w:proofErr w:type="spellStart"/>
      <w:r w:rsidRPr="00773281">
        <w:rPr>
          <w:i/>
          <w:sz w:val="26"/>
        </w:rPr>
        <w:t>Нефтекамск</w:t>
      </w:r>
      <w:proofErr w:type="spellEnd"/>
      <w:r w:rsidRPr="00773281">
        <w:rPr>
          <w:i/>
          <w:sz w:val="26"/>
        </w:rPr>
        <w:t>»,</w:t>
      </w:r>
    </w:p>
    <w:p w:rsidR="00773281" w:rsidRPr="00773281" w:rsidRDefault="00773281" w:rsidP="00773281">
      <w:pPr>
        <w:pStyle w:val="31"/>
        <w:widowControl w:val="0"/>
        <w:suppressAutoHyphens/>
        <w:spacing w:before="60"/>
        <w:ind w:firstLine="851"/>
        <w:jc w:val="both"/>
        <w:rPr>
          <w:i/>
          <w:sz w:val="26"/>
        </w:rPr>
      </w:pPr>
      <w:r>
        <w:rPr>
          <w:i/>
          <w:sz w:val="26"/>
        </w:rPr>
        <w:t>Объект</w:t>
      </w:r>
      <w:proofErr w:type="gramStart"/>
      <w:r>
        <w:rPr>
          <w:i/>
          <w:sz w:val="26"/>
        </w:rPr>
        <w:t>4</w:t>
      </w:r>
      <w:proofErr w:type="gramEnd"/>
      <w:r>
        <w:rPr>
          <w:i/>
          <w:sz w:val="26"/>
        </w:rPr>
        <w:t>:</w:t>
      </w:r>
      <w:r w:rsidRPr="00773281">
        <w:rPr>
          <w:i/>
          <w:sz w:val="26"/>
        </w:rPr>
        <w:t xml:space="preserve"> «Строительство сети доступа FTTB Мелеуз», «Строительство сети доступа ЦКТВ Мелеуз»</w:t>
      </w:r>
    </w:p>
    <w:permEnd w:id="10"/>
    <w:p w:rsidR="007E4F5A" w:rsidRPr="000C3100" w:rsidRDefault="007E4F5A" w:rsidP="002539E3">
      <w:pPr>
        <w:pStyle w:val="31"/>
        <w:widowControl w:val="0"/>
        <w:suppressAutoHyphens/>
        <w:spacing w:before="60"/>
        <w:ind w:firstLine="851"/>
        <w:jc w:val="both"/>
        <w:rPr>
          <w:sz w:val="26"/>
          <w:szCs w:val="26"/>
        </w:rPr>
      </w:pPr>
      <w:r w:rsidRPr="000C3100">
        <w:rPr>
          <w:b/>
          <w:bCs/>
          <w:sz w:val="26"/>
          <w:szCs w:val="26"/>
        </w:rPr>
        <w:t xml:space="preserve">«Акт приемки Объекта» - </w:t>
      </w:r>
      <w:r w:rsidR="002E73E4" w:rsidRPr="00F535CF">
        <w:rPr>
          <w:sz w:val="26"/>
          <w:szCs w:val="26"/>
        </w:rPr>
        <w:t>Акт приемки законченного капитальным строительством</w:t>
      </w:r>
      <w:r w:rsidR="002E73E4">
        <w:rPr>
          <w:sz w:val="26"/>
          <w:szCs w:val="26"/>
        </w:rPr>
        <w:t xml:space="preserve"> </w:t>
      </w:r>
      <w:r w:rsidR="002E73E4" w:rsidRPr="00F535CF">
        <w:rPr>
          <w:sz w:val="26"/>
          <w:szCs w:val="26"/>
        </w:rPr>
        <w:t xml:space="preserve">Объекта </w:t>
      </w:r>
      <w:r w:rsidR="002E73E4">
        <w:rPr>
          <w:sz w:val="26"/>
          <w:szCs w:val="26"/>
        </w:rPr>
        <w:t>(</w:t>
      </w:r>
      <w:r w:rsidR="002E73E4" w:rsidRPr="00311A75">
        <w:rPr>
          <w:sz w:val="26"/>
          <w:szCs w:val="26"/>
        </w:rPr>
        <w:t>Этап</w:t>
      </w:r>
      <w:r w:rsidR="002E73E4">
        <w:rPr>
          <w:sz w:val="26"/>
          <w:szCs w:val="26"/>
        </w:rPr>
        <w:t xml:space="preserve">а </w:t>
      </w:r>
      <w:r w:rsidR="002E73E4" w:rsidRPr="00311A75">
        <w:rPr>
          <w:sz w:val="26"/>
          <w:szCs w:val="26"/>
        </w:rPr>
        <w:t>строительства</w:t>
      </w:r>
      <w:r w:rsidR="002E73E4">
        <w:rPr>
          <w:sz w:val="26"/>
          <w:szCs w:val="26"/>
        </w:rPr>
        <w:t xml:space="preserve">) </w:t>
      </w:r>
      <w:r w:rsidR="002E73E4" w:rsidRPr="00F535CF">
        <w:rPr>
          <w:sz w:val="26"/>
          <w:szCs w:val="26"/>
        </w:rPr>
        <w:t>приёмочной комиссией (оформленный по форме КС-14).</w:t>
      </w:r>
      <w:permStart w:id="11" w:edGrp="everyone"/>
    </w:p>
    <w:p w:rsidR="007E4F5A" w:rsidRPr="000C3100" w:rsidRDefault="00423C42" w:rsidP="00F03A1B">
      <w:pPr>
        <w:widowControl w:val="0"/>
        <w:tabs>
          <w:tab w:val="num" w:pos="737"/>
          <w:tab w:val="left" w:pos="851"/>
          <w:tab w:val="left" w:pos="4122"/>
        </w:tabs>
        <w:autoSpaceDE w:val="0"/>
        <w:autoSpaceDN w:val="0"/>
        <w:adjustRightInd w:val="0"/>
        <w:ind w:right="57"/>
        <w:jc w:val="both"/>
        <w:rPr>
          <w:sz w:val="26"/>
        </w:rPr>
      </w:pPr>
      <w:r w:rsidRPr="000C3100" w:rsidDel="00423C42">
        <w:rPr>
          <w:b/>
          <w:i/>
          <w:sz w:val="26"/>
        </w:rPr>
        <w:t xml:space="preserve"> </w:t>
      </w:r>
      <w:permEnd w:id="11"/>
      <w:r w:rsidR="007E4F5A" w:rsidRPr="000C3100">
        <w:rPr>
          <w:b/>
          <w:sz w:val="26"/>
        </w:rPr>
        <w:tab/>
      </w:r>
      <w:r w:rsidR="007E4F5A" w:rsidRPr="000C3100">
        <w:rPr>
          <w:b/>
          <w:bCs/>
          <w:sz w:val="26"/>
          <w:szCs w:val="26"/>
        </w:rPr>
        <w:t xml:space="preserve">  «Дополнительные работы» - </w:t>
      </w:r>
      <w:r w:rsidR="007E4F5A" w:rsidRPr="000C3100">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7E4F5A" w:rsidRPr="006F79F4" w:rsidRDefault="007E4F5A" w:rsidP="00491E31">
      <w:pPr>
        <w:widowControl w:val="0"/>
        <w:suppressAutoHyphens/>
        <w:spacing w:before="40"/>
        <w:ind w:firstLine="900"/>
        <w:jc w:val="both"/>
        <w:rPr>
          <w:sz w:val="26"/>
          <w:szCs w:val="26"/>
        </w:rPr>
      </w:pPr>
      <w:r w:rsidRPr="006F79F4">
        <w:rPr>
          <w:b/>
          <w:sz w:val="26"/>
          <w:szCs w:val="26"/>
        </w:rPr>
        <w:t>«И</w:t>
      </w:r>
      <w:r w:rsidRPr="006F79F4">
        <w:rPr>
          <w:b/>
          <w:bCs/>
          <w:sz w:val="26"/>
          <w:szCs w:val="26"/>
        </w:rPr>
        <w:t>сполнительная документация»</w:t>
      </w:r>
      <w:r w:rsidRPr="006F79F4">
        <w:rPr>
          <w:sz w:val="26"/>
          <w:szCs w:val="26"/>
        </w:rPr>
        <w:t xml:space="preserve"> - совокупность документов, отражающих ход производства Работ и техническое состояние Объекта,</w:t>
      </w:r>
      <w:r w:rsidR="002E73E4" w:rsidRPr="006F79F4">
        <w:rPr>
          <w:sz w:val="26"/>
          <w:szCs w:val="26"/>
        </w:rPr>
        <w:t xml:space="preserve"> оформленная в строгом соответствии </w:t>
      </w:r>
      <w:r w:rsidR="002E73E4" w:rsidRPr="00CF2397">
        <w:rPr>
          <w:sz w:val="26"/>
          <w:szCs w:val="26"/>
        </w:rPr>
        <w:t>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w:t>
      </w:r>
      <w:proofErr w:type="spellStart"/>
      <w:r w:rsidR="002E73E4" w:rsidRPr="00CF2397">
        <w:rPr>
          <w:sz w:val="26"/>
          <w:szCs w:val="26"/>
        </w:rPr>
        <w:t>Башинформсвязь</w:t>
      </w:r>
      <w:proofErr w:type="spellEnd"/>
      <w:r w:rsidR="002E73E4" w:rsidRPr="00CF2397">
        <w:rPr>
          <w:sz w:val="26"/>
          <w:szCs w:val="26"/>
        </w:rPr>
        <w:t>» (МР-2п) и РД 45.156-2000.</w:t>
      </w:r>
      <w:r w:rsidRPr="006F79F4">
        <w:rPr>
          <w:sz w:val="26"/>
          <w:szCs w:val="26"/>
        </w:rPr>
        <w:t>в том числе:</w:t>
      </w:r>
    </w:p>
    <w:p w:rsidR="002E73E4" w:rsidRPr="00CF2397" w:rsidRDefault="002E73E4" w:rsidP="00491E31">
      <w:pPr>
        <w:widowControl w:val="0"/>
        <w:suppressAutoHyphens/>
        <w:spacing w:before="40"/>
        <w:ind w:firstLine="900"/>
        <w:jc w:val="both"/>
        <w:rPr>
          <w:sz w:val="26"/>
          <w:szCs w:val="26"/>
        </w:rPr>
      </w:pPr>
    </w:p>
    <w:p w:rsidR="002E73E4" w:rsidRPr="00CF2397" w:rsidRDefault="002E73E4" w:rsidP="002E73E4">
      <w:pPr>
        <w:widowControl w:val="0"/>
        <w:numPr>
          <w:ilvl w:val="0"/>
          <w:numId w:val="24"/>
        </w:numPr>
        <w:suppressAutoHyphens/>
        <w:spacing w:before="40"/>
        <w:jc w:val="both"/>
        <w:rPr>
          <w:sz w:val="26"/>
          <w:szCs w:val="26"/>
        </w:rPr>
      </w:pPr>
      <w:r w:rsidRPr="00CF2397">
        <w:rPr>
          <w:sz w:val="26"/>
          <w:szCs w:val="26"/>
        </w:rPr>
        <w:t xml:space="preserve">Письменное согласование Застройщика или УК, или ТСЖ </w:t>
      </w:r>
      <w:r w:rsidR="00745344" w:rsidRPr="00CF2397">
        <w:rPr>
          <w:sz w:val="26"/>
          <w:szCs w:val="26"/>
        </w:rPr>
        <w:t xml:space="preserve">или собрания собственников помещений МКД </w:t>
      </w:r>
      <w:r w:rsidRPr="00CF2397">
        <w:rPr>
          <w:sz w:val="26"/>
          <w:szCs w:val="26"/>
        </w:rPr>
        <w:t>на проведение работ в жилом доме.</w:t>
      </w:r>
    </w:p>
    <w:p w:rsidR="002E73E4" w:rsidRPr="006F79F4" w:rsidRDefault="002E73E4" w:rsidP="002E73E4">
      <w:pPr>
        <w:widowControl w:val="0"/>
        <w:numPr>
          <w:ilvl w:val="0"/>
          <w:numId w:val="24"/>
        </w:numPr>
        <w:suppressAutoHyphens/>
        <w:spacing w:before="40"/>
        <w:jc w:val="both"/>
        <w:rPr>
          <w:sz w:val="26"/>
          <w:szCs w:val="26"/>
        </w:rPr>
      </w:pPr>
      <w:r w:rsidRPr="00CF2397">
        <w:rPr>
          <w:sz w:val="26"/>
          <w:szCs w:val="26"/>
        </w:rPr>
        <w:t xml:space="preserve">Письменное подтверждение об отсутствии претензий от собственников территории или здания (помещения) </w:t>
      </w:r>
      <w:r w:rsidR="00745344" w:rsidRPr="00CF2397">
        <w:rPr>
          <w:sz w:val="26"/>
          <w:szCs w:val="26"/>
        </w:rPr>
        <w:t xml:space="preserve">или обслуживающей организации (УК) </w:t>
      </w:r>
      <w:r w:rsidRPr="00CF2397">
        <w:rPr>
          <w:sz w:val="26"/>
          <w:szCs w:val="26"/>
        </w:rPr>
        <w:t xml:space="preserve">на </w:t>
      </w:r>
      <w:r w:rsidRPr="00CF2397">
        <w:rPr>
          <w:sz w:val="26"/>
          <w:szCs w:val="26"/>
        </w:rPr>
        <w:lastRenderedPageBreak/>
        <w:t>качество выполненных «Подрядчиком» работ по размещению ЛКС и оборудования ПАО "</w:t>
      </w:r>
      <w:proofErr w:type="spellStart"/>
      <w:r w:rsidRPr="00CF2397">
        <w:rPr>
          <w:sz w:val="26"/>
          <w:szCs w:val="26"/>
        </w:rPr>
        <w:t>Башинформсвязь</w:t>
      </w:r>
      <w:proofErr w:type="spellEnd"/>
      <w:r w:rsidR="00773281" w:rsidRPr="00CF2397">
        <w:rPr>
          <w:sz w:val="26"/>
          <w:szCs w:val="26"/>
        </w:rPr>
        <w:t>.</w:t>
      </w:r>
    </w:p>
    <w:p w:rsidR="00DF6166" w:rsidRDefault="00DF6166" w:rsidP="00491E31">
      <w:pPr>
        <w:widowControl w:val="0"/>
        <w:suppressAutoHyphens/>
        <w:spacing w:before="40"/>
        <w:ind w:firstLine="900"/>
        <w:jc w:val="both"/>
        <w:rPr>
          <w:sz w:val="26"/>
          <w:szCs w:val="26"/>
        </w:rPr>
      </w:pPr>
    </w:p>
    <w:p w:rsidR="007E4F5A" w:rsidRDefault="007E4F5A" w:rsidP="00491E31">
      <w:pPr>
        <w:spacing w:before="60"/>
        <w:ind w:firstLine="720"/>
        <w:jc w:val="both"/>
        <w:rPr>
          <w:sz w:val="26"/>
          <w:szCs w:val="26"/>
        </w:rPr>
      </w:pPr>
      <w:r w:rsidRPr="000C3100">
        <w:rPr>
          <w:b/>
          <w:bCs/>
          <w:sz w:val="26"/>
          <w:szCs w:val="26"/>
        </w:rPr>
        <w:t xml:space="preserve">«Материалы» - </w:t>
      </w:r>
      <w:r w:rsidRPr="000C3100">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w:t>
      </w:r>
      <w:r w:rsidR="003C6CEE">
        <w:rPr>
          <w:sz w:val="26"/>
          <w:szCs w:val="26"/>
        </w:rPr>
        <w:t>иалы предоставляются Заказчиком</w:t>
      </w:r>
      <w:r w:rsidRPr="000C3100">
        <w:rPr>
          <w:sz w:val="26"/>
          <w:szCs w:val="26"/>
        </w:rPr>
        <w:t xml:space="preserve"> на условиях, определенных в Договоре.</w:t>
      </w:r>
    </w:p>
    <w:p w:rsidR="002E73E4" w:rsidRPr="000C3100" w:rsidRDefault="002E73E4" w:rsidP="00491E31">
      <w:pPr>
        <w:spacing w:before="60"/>
        <w:ind w:firstLine="720"/>
        <w:jc w:val="both"/>
        <w:rPr>
          <w:sz w:val="26"/>
          <w:szCs w:val="26"/>
        </w:rPr>
      </w:pPr>
      <w:r w:rsidRPr="002E73E4">
        <w:rPr>
          <w:b/>
          <w:color w:val="000000" w:themeColor="text1"/>
          <w:sz w:val="26"/>
          <w:szCs w:val="26"/>
        </w:rPr>
        <w:t>МР</w:t>
      </w:r>
      <w:r w:rsidRPr="002539E3">
        <w:rPr>
          <w:b/>
          <w:color w:val="000000" w:themeColor="text1"/>
          <w:sz w:val="26"/>
          <w:szCs w:val="26"/>
        </w:rPr>
        <w:t>- 2п</w:t>
      </w:r>
      <w:r>
        <w:rPr>
          <w:color w:val="000000" w:themeColor="text1"/>
          <w:sz w:val="26"/>
          <w:szCs w:val="26"/>
        </w:rPr>
        <w:t xml:space="preserve"> </w:t>
      </w:r>
      <w:r w:rsidRPr="004A16E0">
        <w:rPr>
          <w:color w:val="000000" w:themeColor="text1"/>
          <w:sz w:val="26"/>
          <w:szCs w:val="26"/>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w:t>
      </w:r>
      <w:proofErr w:type="spellStart"/>
      <w:r w:rsidRPr="004A16E0">
        <w:rPr>
          <w:color w:val="000000" w:themeColor="text1"/>
          <w:sz w:val="26"/>
          <w:szCs w:val="26"/>
        </w:rPr>
        <w:t>Башинформсвязь</w:t>
      </w:r>
      <w:proofErr w:type="spellEnd"/>
      <w:r w:rsidRPr="004A16E0">
        <w:rPr>
          <w:color w:val="000000" w:themeColor="text1"/>
          <w:sz w:val="26"/>
          <w:szCs w:val="26"/>
        </w:rPr>
        <w:t>»</w:t>
      </w:r>
    </w:p>
    <w:p w:rsidR="007E4F5A" w:rsidRPr="000C3100" w:rsidRDefault="007E4F5A" w:rsidP="00CA0A37">
      <w:pPr>
        <w:spacing w:before="120"/>
        <w:ind w:firstLine="708"/>
        <w:jc w:val="both"/>
        <w:rPr>
          <w:sz w:val="26"/>
          <w:szCs w:val="26"/>
        </w:rPr>
      </w:pPr>
      <w:r w:rsidRPr="000C3100">
        <w:rPr>
          <w:b/>
          <w:sz w:val="26"/>
          <w:szCs w:val="26"/>
        </w:rPr>
        <w:t xml:space="preserve">Нормативно – правовые акты </w:t>
      </w:r>
      <w:r w:rsidRPr="000C3100">
        <w:rPr>
          <w:b/>
          <w:bCs/>
          <w:i/>
          <w:sz w:val="26"/>
          <w:szCs w:val="26"/>
        </w:rPr>
        <w:t>–</w:t>
      </w:r>
      <w:r w:rsidRPr="000C3100">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w:t>
      </w:r>
      <w:proofErr w:type="gramStart"/>
      <w:r w:rsidRPr="000C3100">
        <w:rPr>
          <w:sz w:val="26"/>
          <w:szCs w:val="26"/>
        </w:rPr>
        <w:t>другие</w:t>
      </w:r>
      <w:proofErr w:type="gramEnd"/>
      <w:r w:rsidRPr="000C3100">
        <w:rPr>
          <w:sz w:val="26"/>
          <w:szCs w:val="26"/>
        </w:rPr>
        <w:t xml:space="preserve">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7E4F5A" w:rsidRPr="000C3100" w:rsidRDefault="007E4F5A" w:rsidP="002E08EB">
      <w:pPr>
        <w:widowControl w:val="0"/>
        <w:suppressAutoHyphens/>
        <w:spacing w:before="60"/>
        <w:ind w:firstLine="851"/>
        <w:jc w:val="both"/>
        <w:rPr>
          <w:sz w:val="26"/>
          <w:szCs w:val="26"/>
        </w:rPr>
      </w:pPr>
      <w:r w:rsidRPr="000C3100">
        <w:rPr>
          <w:b/>
          <w:bCs/>
          <w:sz w:val="26"/>
          <w:szCs w:val="26"/>
        </w:rPr>
        <w:t>«Оборудование»</w:t>
      </w:r>
      <w:r w:rsidRPr="000C3100">
        <w:rPr>
          <w:sz w:val="26"/>
          <w:szCs w:val="26"/>
        </w:rPr>
        <w:t xml:space="preserve"> - оборудование, предусмотренное Проектной документацией, которое необходимо для выполнения Работ и ввода Объекта в эксплуатацию, предоставляемое Заказчиком по форме ОС-15 </w:t>
      </w:r>
      <w:permStart w:id="12" w:edGrp="everyone"/>
    </w:p>
    <w:permEnd w:id="12"/>
    <w:p w:rsidR="007E4F5A" w:rsidRPr="000C3100" w:rsidRDefault="007E4F5A" w:rsidP="002539E3">
      <w:pPr>
        <w:widowControl w:val="0"/>
        <w:tabs>
          <w:tab w:val="num" w:pos="851"/>
        </w:tabs>
        <w:suppressAutoHyphens/>
        <w:spacing w:before="40"/>
        <w:ind w:firstLine="709"/>
        <w:jc w:val="both"/>
        <w:rPr>
          <w:sz w:val="26"/>
        </w:rPr>
      </w:pPr>
      <w:r w:rsidRPr="000C3100">
        <w:rPr>
          <w:b/>
          <w:bCs/>
          <w:sz w:val="26"/>
          <w:szCs w:val="26"/>
        </w:rPr>
        <w:t xml:space="preserve"> «Площадка» </w:t>
      </w:r>
      <w:r w:rsidRPr="000C3100">
        <w:rPr>
          <w:sz w:val="26"/>
          <w:szCs w:val="26"/>
        </w:rPr>
        <w:t xml:space="preserve">- территория, на которой выполняются Работы. </w:t>
      </w:r>
      <w:r w:rsidRPr="000C3100">
        <w:rPr>
          <w:b/>
          <w:bCs/>
          <w:sz w:val="26"/>
          <w:szCs w:val="26"/>
        </w:rPr>
        <w:tab/>
      </w:r>
    </w:p>
    <w:p w:rsidR="007E4F5A" w:rsidRPr="000C3100" w:rsidRDefault="007E4F5A" w:rsidP="00CA0A37">
      <w:pPr>
        <w:widowControl w:val="0"/>
        <w:tabs>
          <w:tab w:val="num" w:pos="851"/>
        </w:tabs>
        <w:suppressAutoHyphens/>
        <w:spacing w:before="40"/>
        <w:jc w:val="both"/>
        <w:rPr>
          <w:sz w:val="26"/>
          <w:szCs w:val="26"/>
        </w:rPr>
      </w:pPr>
      <w:r w:rsidRPr="000C3100">
        <w:rPr>
          <w:b/>
          <w:bCs/>
          <w:sz w:val="26"/>
          <w:szCs w:val="26"/>
        </w:rPr>
        <w:t xml:space="preserve">«Проектная документация» - </w:t>
      </w:r>
      <w:r w:rsidRPr="000C3100">
        <w:rPr>
          <w:bCs/>
          <w:sz w:val="26"/>
          <w:szCs w:val="26"/>
        </w:rPr>
        <w:t>согласованный</w:t>
      </w:r>
      <w:r w:rsidRPr="000C3100">
        <w:rPr>
          <w:b/>
          <w:bCs/>
          <w:sz w:val="26"/>
          <w:szCs w:val="26"/>
        </w:rPr>
        <w:t xml:space="preserve"> </w:t>
      </w:r>
      <w:r w:rsidRPr="000C3100">
        <w:rPr>
          <w:sz w:val="26"/>
          <w:szCs w:val="26"/>
        </w:rPr>
        <w:t>рабочий проект, рабочая документация на весь объем Работ и другая документация, необходимая для выполнения Работ.</w:t>
      </w:r>
      <w:r w:rsidRPr="000C3100" w:rsidDel="00AC050B">
        <w:rPr>
          <w:b/>
          <w:bCs/>
          <w:sz w:val="26"/>
          <w:szCs w:val="26"/>
        </w:rPr>
        <w:t xml:space="preserve"> </w:t>
      </w:r>
    </w:p>
    <w:p w:rsidR="007E4F5A" w:rsidRPr="000C3100" w:rsidRDefault="007E4F5A" w:rsidP="007E049A">
      <w:pPr>
        <w:widowControl w:val="0"/>
        <w:suppressAutoHyphens/>
        <w:spacing w:before="60"/>
        <w:ind w:firstLine="851"/>
        <w:jc w:val="both"/>
        <w:rPr>
          <w:sz w:val="26"/>
          <w:szCs w:val="26"/>
        </w:rPr>
      </w:pPr>
      <w:r w:rsidRPr="000C3100">
        <w:rPr>
          <w:b/>
          <w:bCs/>
          <w:sz w:val="26"/>
          <w:szCs w:val="26"/>
        </w:rPr>
        <w:t xml:space="preserve"> «Работы»</w:t>
      </w:r>
      <w:r w:rsidRPr="000C3100">
        <w:rPr>
          <w:sz w:val="26"/>
          <w:szCs w:val="26"/>
        </w:rPr>
        <w:t xml:space="preserve"> - все работы по строительству</w:t>
      </w:r>
      <w:r w:rsidRPr="000C3100">
        <w:rPr>
          <w:i/>
          <w:sz w:val="26"/>
        </w:rPr>
        <w:t xml:space="preserve"> </w:t>
      </w:r>
      <w:r w:rsidRPr="000C3100">
        <w:rPr>
          <w:sz w:val="26"/>
          <w:szCs w:val="26"/>
        </w:rPr>
        <w:t xml:space="preserve">Объекта, подлежащие выполнению Подрядчиком,  в соответствии с </w:t>
      </w:r>
      <w:permStart w:id="13" w:edGrp="everyone"/>
      <w:r w:rsidR="004730DF" w:rsidRPr="002539E3">
        <w:rPr>
          <w:sz w:val="26"/>
          <w:szCs w:val="26"/>
        </w:rPr>
        <w:t xml:space="preserve">Техническим </w:t>
      </w:r>
      <w:r w:rsidRPr="002539E3">
        <w:rPr>
          <w:sz w:val="26"/>
          <w:szCs w:val="26"/>
        </w:rPr>
        <w:t>Заданием</w:t>
      </w:r>
      <w:r w:rsidRPr="002539E3">
        <w:rPr>
          <w:sz w:val="26"/>
        </w:rPr>
        <w:t xml:space="preserve"> на их выполнение (Приложение №</w:t>
      </w:r>
      <w:r w:rsidR="002539E3" w:rsidRPr="002539E3">
        <w:rPr>
          <w:sz w:val="26"/>
        </w:rPr>
        <w:t>1</w:t>
      </w:r>
      <w:r w:rsidRPr="002539E3">
        <w:rPr>
          <w:sz w:val="26"/>
        </w:rPr>
        <w:t xml:space="preserve"> к настоящему Договору)</w:t>
      </w:r>
      <w:permEnd w:id="13"/>
      <w:r w:rsidRPr="002539E3">
        <w:rPr>
          <w:sz w:val="26"/>
        </w:rPr>
        <w:t xml:space="preserve">, </w:t>
      </w:r>
      <w:r w:rsidRPr="002539E3">
        <w:rPr>
          <w:sz w:val="26"/>
          <w:szCs w:val="26"/>
        </w:rPr>
        <w:t xml:space="preserve"> Проектной документацией, условиями настоящего Договора</w:t>
      </w:r>
      <w:r w:rsidRPr="000C3100">
        <w:rPr>
          <w:sz w:val="26"/>
          <w:szCs w:val="26"/>
        </w:rPr>
        <w:t xml:space="preserve">.  </w:t>
      </w:r>
    </w:p>
    <w:p w:rsidR="007E4F5A" w:rsidRPr="000C3100" w:rsidRDefault="007E4F5A" w:rsidP="007E049A">
      <w:pPr>
        <w:spacing w:before="60"/>
        <w:ind w:firstLine="720"/>
        <w:jc w:val="both"/>
        <w:rPr>
          <w:sz w:val="26"/>
          <w:szCs w:val="26"/>
        </w:rPr>
      </w:pPr>
      <w:r w:rsidRPr="000C3100">
        <w:rPr>
          <w:b/>
          <w:bCs/>
          <w:sz w:val="26"/>
          <w:szCs w:val="26"/>
        </w:rPr>
        <w:t xml:space="preserve"> «Скрытые работы» - </w:t>
      </w:r>
      <w:r w:rsidRPr="000C3100">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7E4F5A" w:rsidRDefault="007E4F5A" w:rsidP="007E049A">
      <w:pPr>
        <w:spacing w:before="60"/>
        <w:ind w:firstLine="720"/>
        <w:jc w:val="both"/>
        <w:rPr>
          <w:sz w:val="26"/>
          <w:szCs w:val="26"/>
        </w:rPr>
      </w:pPr>
      <w:permStart w:id="14" w:edGrp="everyone"/>
      <w:r w:rsidRPr="000C3100">
        <w:rPr>
          <w:sz w:val="26"/>
        </w:rPr>
        <w:t xml:space="preserve"> </w:t>
      </w:r>
      <w:r w:rsidRPr="000C3100">
        <w:rPr>
          <w:b/>
          <w:bCs/>
          <w:sz w:val="26"/>
          <w:szCs w:val="26"/>
        </w:rPr>
        <w:t xml:space="preserve">«Строительно-монтажные работы» или «СМР»  - </w:t>
      </w:r>
      <w:r w:rsidRPr="000C3100">
        <w:rPr>
          <w:sz w:val="26"/>
          <w:szCs w:val="26"/>
        </w:rPr>
        <w:t xml:space="preserve">работы по строительству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7E4F5A" w:rsidRPr="002539E3" w:rsidRDefault="002E73E4" w:rsidP="002E08EB">
      <w:pPr>
        <w:widowControl w:val="0"/>
        <w:tabs>
          <w:tab w:val="left" w:pos="4039"/>
        </w:tabs>
        <w:suppressAutoHyphens/>
        <w:spacing w:before="60"/>
        <w:ind w:firstLine="851"/>
        <w:jc w:val="both"/>
        <w:rPr>
          <w:sz w:val="26"/>
          <w:szCs w:val="26"/>
        </w:rPr>
      </w:pPr>
      <w:r w:rsidDel="002E73E4">
        <w:rPr>
          <w:sz w:val="26"/>
          <w:szCs w:val="26"/>
        </w:rPr>
        <w:t xml:space="preserve"> </w:t>
      </w:r>
      <w:proofErr w:type="gramStart"/>
      <w:r w:rsidR="007E4F5A" w:rsidRPr="000C3100">
        <w:rPr>
          <w:i/>
          <w:sz w:val="26"/>
        </w:rPr>
        <w:t>[«</w:t>
      </w:r>
      <w:r w:rsidR="007E4F5A" w:rsidRPr="000C3100">
        <w:rPr>
          <w:b/>
          <w:i/>
          <w:sz w:val="26"/>
        </w:rPr>
        <w:t>Услуги</w:t>
      </w:r>
      <w:r w:rsidR="007E4F5A" w:rsidRPr="000C3100">
        <w:rPr>
          <w:i/>
          <w:sz w:val="26"/>
        </w:rPr>
        <w:t xml:space="preserve">» </w:t>
      </w:r>
      <w:r w:rsidR="00820086" w:rsidRPr="002539E3">
        <w:rPr>
          <w:sz w:val="26"/>
        </w:rPr>
        <w:t xml:space="preserve"> все виды согласований, проведение которых необходимо в ходе строительно-монтажных работ, в т.ч. </w:t>
      </w:r>
      <w:r w:rsidR="00B465B6" w:rsidRPr="002539E3">
        <w:rPr>
          <w:sz w:val="26"/>
        </w:rPr>
        <w:t>оформление согласований и технических условий надзорных (согласующих) органов; оформление земельных участков на период строительства и получение необходимых разрешений и согласований; получение и оплата технических условий от сторонних организаций; получение согласия собственников зданий и собственников помещений МКД, жилых, частных домов на ввод кабелей в здание;</w:t>
      </w:r>
      <w:proofErr w:type="gramEnd"/>
      <w:r w:rsidR="00B465B6" w:rsidRPr="002539E3">
        <w:rPr>
          <w:sz w:val="26"/>
        </w:rPr>
        <w:t xml:space="preserve"> </w:t>
      </w:r>
      <w:proofErr w:type="gramStart"/>
      <w:r w:rsidR="00B465B6" w:rsidRPr="002539E3">
        <w:rPr>
          <w:sz w:val="26"/>
        </w:rPr>
        <w:t xml:space="preserve">прокладку ВОК, </w:t>
      </w:r>
      <w:proofErr w:type="spellStart"/>
      <w:r w:rsidR="00B465B6" w:rsidRPr="002539E3">
        <w:rPr>
          <w:sz w:val="26"/>
        </w:rPr>
        <w:t>многопарных</w:t>
      </w:r>
      <w:proofErr w:type="spellEnd"/>
      <w:r w:rsidR="00B465B6" w:rsidRPr="002539E3">
        <w:rPr>
          <w:sz w:val="26"/>
        </w:rPr>
        <w:t xml:space="preserve"> передаточных кабелей и кабелей </w:t>
      </w:r>
      <w:proofErr w:type="spellStart"/>
      <w:r w:rsidR="00B465B6" w:rsidRPr="002539E3">
        <w:rPr>
          <w:sz w:val="26"/>
        </w:rPr>
        <w:t>эл</w:t>
      </w:r>
      <w:proofErr w:type="spellEnd"/>
      <w:r w:rsidR="00B465B6" w:rsidRPr="002539E3">
        <w:rPr>
          <w:sz w:val="26"/>
        </w:rPr>
        <w:t xml:space="preserve">. питания для оборудования по/внутри здания; земляные работы; вскрытие и восстановление дорожных и уличных покровов; тротуаров, газонов, прокладка кабельной канализации связи, устройство подземных вводов в здания; устройство переходов через дороги, </w:t>
      </w:r>
      <w:proofErr w:type="spellStart"/>
      <w:r w:rsidR="00B465B6" w:rsidRPr="002539E3">
        <w:rPr>
          <w:sz w:val="26"/>
        </w:rPr>
        <w:t>нефте</w:t>
      </w:r>
      <w:proofErr w:type="spellEnd"/>
      <w:r w:rsidR="00B465B6" w:rsidRPr="002539E3">
        <w:rPr>
          <w:sz w:val="26"/>
        </w:rPr>
        <w:t xml:space="preserve">- и газопроводы, и т.п. методом </w:t>
      </w:r>
      <w:r w:rsidR="00B465B6" w:rsidRPr="002539E3">
        <w:rPr>
          <w:sz w:val="26"/>
        </w:rPr>
        <w:lastRenderedPageBreak/>
        <w:t>горизонтально-направленного бурения (ГНБ); устройство проколов под дорогами, тротуарами, сооружениями и т.п.; установка опор;</w:t>
      </w:r>
      <w:proofErr w:type="gramEnd"/>
      <w:r w:rsidR="00B465B6" w:rsidRPr="002539E3">
        <w:rPr>
          <w:sz w:val="26"/>
        </w:rPr>
        <w:t xml:space="preserve"> оформление исполнительной документации и</w:t>
      </w:r>
      <w:proofErr w:type="gramStart"/>
      <w:r w:rsidR="00B465B6" w:rsidRPr="002539E3">
        <w:rPr>
          <w:sz w:val="26"/>
        </w:rPr>
        <w:t xml:space="preserve"> .</w:t>
      </w:r>
      <w:proofErr w:type="gramEnd"/>
      <w:r w:rsidR="00B465B6" w:rsidRPr="002539E3">
        <w:rPr>
          <w:sz w:val="26"/>
        </w:rPr>
        <w:t>т.д.</w:t>
      </w:r>
      <w:permEnd w:id="14"/>
    </w:p>
    <w:p w:rsidR="007E4F5A" w:rsidRPr="000C3100" w:rsidRDefault="007E4F5A" w:rsidP="004E6662">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Предмет Договора</w:t>
      </w:r>
    </w:p>
    <w:p w:rsidR="007E4F5A" w:rsidRPr="002539E3" w:rsidRDefault="00B06C21" w:rsidP="00B06C21">
      <w:pPr>
        <w:tabs>
          <w:tab w:val="num" w:pos="600"/>
        </w:tabs>
        <w:ind w:right="-1" w:firstLine="567"/>
        <w:jc w:val="both"/>
        <w:rPr>
          <w:sz w:val="26"/>
        </w:rPr>
      </w:pPr>
      <w:r w:rsidRPr="000C3100">
        <w:rPr>
          <w:sz w:val="26"/>
          <w:szCs w:val="26"/>
        </w:rPr>
        <w:t xml:space="preserve">1.1. </w:t>
      </w:r>
      <w:r w:rsidR="007E4F5A" w:rsidRPr="000C3100">
        <w:rPr>
          <w:sz w:val="26"/>
          <w:szCs w:val="26"/>
        </w:rPr>
        <w:t>По настоящему Договору Подрядчик обязуется выполнить Работы</w:t>
      </w:r>
      <w:r w:rsidR="00DA7B62">
        <w:rPr>
          <w:sz w:val="26"/>
          <w:szCs w:val="26"/>
        </w:rPr>
        <w:t xml:space="preserve"> по строительству Объекта</w:t>
      </w:r>
      <w:r w:rsidR="007E4F5A" w:rsidRPr="000C3100">
        <w:rPr>
          <w:sz w:val="26"/>
          <w:szCs w:val="26"/>
        </w:rPr>
        <w:t xml:space="preserve">, в сроки, определенные </w:t>
      </w:r>
      <w:proofErr w:type="spellStart"/>
      <w:r w:rsidR="00125F6E">
        <w:rPr>
          <w:sz w:val="26"/>
          <w:szCs w:val="26"/>
        </w:rPr>
        <w:t>План-г</w:t>
      </w:r>
      <w:r w:rsidR="007E4F5A" w:rsidRPr="000C3100">
        <w:rPr>
          <w:sz w:val="26"/>
          <w:szCs w:val="26"/>
        </w:rPr>
        <w:t>рафиком</w:t>
      </w:r>
      <w:proofErr w:type="spellEnd"/>
      <w:r w:rsidR="007E4F5A" w:rsidRPr="000C3100">
        <w:rPr>
          <w:sz w:val="26"/>
          <w:szCs w:val="26"/>
        </w:rPr>
        <w:t xml:space="preserve"> выполнения </w:t>
      </w:r>
      <w:r w:rsidR="00125F6E">
        <w:rPr>
          <w:sz w:val="26"/>
          <w:szCs w:val="26"/>
        </w:rPr>
        <w:t xml:space="preserve"> работ</w:t>
      </w:r>
      <w:r w:rsidR="007E4F5A" w:rsidRPr="000C3100">
        <w:rPr>
          <w:sz w:val="26"/>
          <w:szCs w:val="26"/>
        </w:rPr>
        <w:t xml:space="preserve">, в соответствии с условиями настоящего Договора и Проектной документации, </w:t>
      </w:r>
      <w:permStart w:id="15" w:edGrp="everyone"/>
      <w:r w:rsidR="007E4F5A" w:rsidRPr="002539E3">
        <w:rPr>
          <w:sz w:val="26"/>
        </w:rPr>
        <w:t>[а также оказать Услуги</w:t>
      </w:r>
      <w:r w:rsidR="007E4F5A" w:rsidRPr="002539E3">
        <w:rPr>
          <w:sz w:val="26"/>
          <w:szCs w:val="26"/>
        </w:rPr>
        <w:t xml:space="preserve">], </w:t>
      </w:r>
      <w:permEnd w:id="15"/>
      <w:r w:rsidR="007E4F5A" w:rsidRPr="002539E3">
        <w:rPr>
          <w:sz w:val="26"/>
          <w:szCs w:val="26"/>
        </w:rPr>
        <w:t xml:space="preserve">а Заказчик обязуется принять и оплатить выполненные </w:t>
      </w:r>
      <w:proofErr w:type="gramStart"/>
      <w:r w:rsidR="007E4F5A" w:rsidRPr="002539E3">
        <w:rPr>
          <w:sz w:val="26"/>
          <w:szCs w:val="26"/>
        </w:rPr>
        <w:t>Работы</w:t>
      </w:r>
      <w:proofErr w:type="gramEnd"/>
      <w:r w:rsidR="007E4F5A" w:rsidRPr="002539E3">
        <w:rPr>
          <w:sz w:val="26"/>
          <w:szCs w:val="26"/>
        </w:rPr>
        <w:t xml:space="preserve"> </w:t>
      </w:r>
      <w:permStart w:id="16" w:edGrp="everyone"/>
      <w:r w:rsidR="007E4F5A" w:rsidRPr="002539E3">
        <w:rPr>
          <w:sz w:val="26"/>
          <w:szCs w:val="26"/>
        </w:rPr>
        <w:t xml:space="preserve">оказанные Услуги]  </w:t>
      </w:r>
      <w:permEnd w:id="16"/>
      <w:r w:rsidR="007E4F5A" w:rsidRPr="002539E3">
        <w:rPr>
          <w:sz w:val="26"/>
          <w:szCs w:val="26"/>
        </w:rPr>
        <w:t>в соответствии с условиями настоящего Договора</w:t>
      </w:r>
      <w:r w:rsidR="006E47E4" w:rsidRPr="002539E3">
        <w:rPr>
          <w:sz w:val="26"/>
          <w:szCs w:val="26"/>
        </w:rPr>
        <w:t>.</w:t>
      </w:r>
    </w:p>
    <w:p w:rsidR="007E4F5A" w:rsidRPr="000C3100" w:rsidRDefault="007E4F5A" w:rsidP="00A844D5">
      <w:pPr>
        <w:tabs>
          <w:tab w:val="left" w:pos="0"/>
        </w:tabs>
        <w:autoSpaceDE w:val="0"/>
        <w:autoSpaceDN w:val="0"/>
        <w:adjustRightInd w:val="0"/>
        <w:ind w:firstLine="709"/>
        <w:jc w:val="both"/>
        <w:rPr>
          <w:i/>
          <w:sz w:val="26"/>
          <w:szCs w:val="26"/>
        </w:rPr>
      </w:pPr>
      <w:r w:rsidRPr="000C3100">
        <w:rPr>
          <w:sz w:val="26"/>
          <w:szCs w:val="26"/>
        </w:rPr>
        <w:t>1.2. Работы, указанные в п. 1.1. настоящего Договора выполняются на Площадках, адреса которых указаны в Приложении №</w:t>
      </w:r>
      <w:permStart w:id="17" w:edGrp="everyone"/>
      <w:r w:rsidRPr="000C3100">
        <w:rPr>
          <w:sz w:val="26"/>
          <w:szCs w:val="26"/>
        </w:rPr>
        <w:t xml:space="preserve"> </w:t>
      </w:r>
      <w:r w:rsidR="002539E3">
        <w:rPr>
          <w:sz w:val="26"/>
          <w:szCs w:val="26"/>
        </w:rPr>
        <w:t>2</w:t>
      </w:r>
      <w:r w:rsidR="002539E3" w:rsidRPr="000C3100">
        <w:rPr>
          <w:sz w:val="26"/>
          <w:szCs w:val="26"/>
        </w:rPr>
        <w:t xml:space="preserve"> </w:t>
      </w:r>
      <w:permEnd w:id="17"/>
      <w:r w:rsidRPr="000C3100">
        <w:rPr>
          <w:sz w:val="26"/>
          <w:szCs w:val="26"/>
        </w:rPr>
        <w:t>к настоящему Договору.</w:t>
      </w:r>
    </w:p>
    <w:p w:rsidR="007E4F5A" w:rsidRPr="000C3100" w:rsidRDefault="007E4F5A" w:rsidP="00A64C7A">
      <w:pPr>
        <w:widowControl w:val="0"/>
        <w:autoSpaceDE w:val="0"/>
        <w:autoSpaceDN w:val="0"/>
        <w:adjustRightInd w:val="0"/>
        <w:spacing w:before="120"/>
        <w:ind w:firstLine="709"/>
        <w:jc w:val="both"/>
        <w:rPr>
          <w:sz w:val="26"/>
          <w:szCs w:val="26"/>
        </w:rPr>
      </w:pPr>
      <w:r w:rsidRPr="000C3100">
        <w:rPr>
          <w:bCs/>
          <w:sz w:val="26"/>
          <w:szCs w:val="26"/>
        </w:rPr>
        <w:t>1.3.</w:t>
      </w:r>
      <w:r w:rsidRPr="000C3100">
        <w:rPr>
          <w:sz w:val="26"/>
        </w:rPr>
        <w:t xml:space="preserve">  </w:t>
      </w:r>
      <w:r w:rsidRPr="000C3100">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Объектов/а, в предусмотренном действующими Нормативно-правовыми актами порядке. </w:t>
      </w: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Цена Договора и порядок расчетов </w:t>
      </w:r>
    </w:p>
    <w:p w:rsidR="007E4F5A" w:rsidRPr="000C3100" w:rsidRDefault="007E4F5A" w:rsidP="0069586A">
      <w:pPr>
        <w:pStyle w:val="1"/>
        <w:tabs>
          <w:tab w:val="left" w:pos="567"/>
        </w:tabs>
        <w:spacing w:before="60" w:after="0"/>
        <w:jc w:val="both"/>
        <w:rPr>
          <w:rFonts w:ascii="Times New Roman" w:hAnsi="Times New Roman"/>
          <w:b w:val="0"/>
          <w:sz w:val="26"/>
        </w:rPr>
      </w:pPr>
      <w:r w:rsidRPr="000C3100">
        <w:rPr>
          <w:rFonts w:ascii="Times New Roman" w:hAnsi="Times New Roman"/>
          <w:b w:val="0"/>
          <w:sz w:val="26"/>
        </w:rPr>
        <w:tab/>
        <w:t xml:space="preserve">  2.1. Цена Договора</w:t>
      </w:r>
      <w:r w:rsidRPr="000C3100">
        <w:rPr>
          <w:rFonts w:ascii="Times New Roman" w:hAnsi="Times New Roman"/>
          <w:b w:val="0"/>
          <w:spacing w:val="-4"/>
          <w:sz w:val="26"/>
        </w:rPr>
        <w:t xml:space="preserve"> включает в себя стоимость Работ</w:t>
      </w:r>
      <w:permStart w:id="18" w:edGrp="everyone"/>
      <w:r w:rsidRPr="000C3100">
        <w:rPr>
          <w:rFonts w:ascii="Times New Roman" w:hAnsi="Times New Roman"/>
          <w:b w:val="0"/>
          <w:spacing w:val="-4"/>
          <w:sz w:val="26"/>
        </w:rPr>
        <w:t xml:space="preserve">, </w:t>
      </w:r>
      <w:r w:rsidRPr="000C3100">
        <w:rPr>
          <w:rFonts w:ascii="Times New Roman" w:hAnsi="Times New Roman"/>
          <w:b w:val="0"/>
          <w:i/>
          <w:spacing w:val="-4"/>
          <w:sz w:val="26"/>
        </w:rPr>
        <w:t>[стоимость Услуг]</w:t>
      </w:r>
      <w:r w:rsidRPr="000C3100">
        <w:rPr>
          <w:rFonts w:ascii="Times New Roman" w:hAnsi="Times New Roman"/>
          <w:b w:val="0"/>
          <w:spacing w:val="-4"/>
          <w:sz w:val="26"/>
        </w:rPr>
        <w:t xml:space="preserve">, </w:t>
      </w:r>
      <w:permEnd w:id="18"/>
      <w:r w:rsidRPr="000C3100">
        <w:rPr>
          <w:rFonts w:ascii="Times New Roman" w:hAnsi="Times New Roman"/>
          <w:b w:val="0"/>
          <w:sz w:val="26"/>
        </w:rPr>
        <w:t xml:space="preserve">и в соответствии </w:t>
      </w:r>
      <w:proofErr w:type="gramStart"/>
      <w:r w:rsidRPr="000C3100">
        <w:rPr>
          <w:rFonts w:ascii="Times New Roman" w:hAnsi="Times New Roman"/>
          <w:b w:val="0"/>
          <w:sz w:val="26"/>
        </w:rPr>
        <w:t>со</w:t>
      </w:r>
      <w:permStart w:id="19" w:edGrp="everyone"/>
      <w:proofErr w:type="gramEnd"/>
      <w:r w:rsidRPr="000C3100">
        <w:rPr>
          <w:rFonts w:ascii="Times New Roman" w:hAnsi="Times New Roman"/>
          <w:b w:val="0"/>
          <w:sz w:val="26"/>
        </w:rPr>
        <w:t xml:space="preserve">  </w:t>
      </w:r>
      <w:r w:rsidR="002539E3">
        <w:rPr>
          <w:rFonts w:ascii="Times New Roman" w:hAnsi="Times New Roman"/>
          <w:b w:val="0"/>
          <w:i/>
          <w:sz w:val="26"/>
        </w:rPr>
        <w:t xml:space="preserve">Локальным </w:t>
      </w:r>
      <w:r w:rsidRPr="000C3100">
        <w:rPr>
          <w:rFonts w:ascii="Times New Roman" w:hAnsi="Times New Roman"/>
          <w:b w:val="0"/>
          <w:i/>
          <w:sz w:val="26"/>
        </w:rPr>
        <w:t>сметным расчетом]</w:t>
      </w:r>
      <w:r w:rsidRPr="000C3100">
        <w:rPr>
          <w:rFonts w:ascii="Times New Roman" w:hAnsi="Times New Roman"/>
          <w:b w:val="0"/>
          <w:sz w:val="26"/>
        </w:rPr>
        <w:t xml:space="preserve"> /</w:t>
      </w:r>
      <w:r w:rsidRPr="000C3100">
        <w:rPr>
          <w:rFonts w:ascii="Times New Roman" w:hAnsi="Times New Roman"/>
          <w:b w:val="0"/>
          <w:i/>
          <w:sz w:val="26"/>
        </w:rPr>
        <w:t>]</w:t>
      </w:r>
      <w:r w:rsidRPr="000C3100">
        <w:rPr>
          <w:rFonts w:ascii="Times New Roman" w:hAnsi="Times New Roman"/>
          <w:b w:val="0"/>
          <w:sz w:val="26"/>
        </w:rPr>
        <w:t xml:space="preserve"> </w:t>
      </w:r>
      <w:permEnd w:id="19"/>
      <w:r w:rsidRPr="000C3100">
        <w:rPr>
          <w:rFonts w:ascii="Times New Roman" w:hAnsi="Times New Roman"/>
          <w:b w:val="0"/>
          <w:sz w:val="26"/>
        </w:rPr>
        <w:t>(Приложение №</w:t>
      </w:r>
      <w:permStart w:id="20" w:edGrp="everyone"/>
      <w:r w:rsidRPr="000C3100">
        <w:rPr>
          <w:rFonts w:ascii="Times New Roman" w:hAnsi="Times New Roman"/>
          <w:b w:val="0"/>
          <w:sz w:val="26"/>
        </w:rPr>
        <w:t> </w:t>
      </w:r>
      <w:r w:rsidR="002539E3">
        <w:rPr>
          <w:rFonts w:ascii="Times New Roman" w:hAnsi="Times New Roman"/>
          <w:b w:val="0"/>
          <w:sz w:val="26"/>
        </w:rPr>
        <w:t>4</w:t>
      </w:r>
      <w:r w:rsidR="002539E3" w:rsidRPr="000C3100">
        <w:rPr>
          <w:rFonts w:ascii="Times New Roman" w:hAnsi="Times New Roman"/>
          <w:b w:val="0"/>
          <w:sz w:val="26"/>
        </w:rPr>
        <w:t xml:space="preserve"> </w:t>
      </w:r>
      <w:permEnd w:id="20"/>
      <w:r w:rsidRPr="000C3100">
        <w:rPr>
          <w:rFonts w:ascii="Times New Roman" w:hAnsi="Times New Roman"/>
          <w:b w:val="0"/>
          <w:sz w:val="26"/>
        </w:rPr>
        <w:t xml:space="preserve">к Договору), составляет </w:t>
      </w:r>
      <w:permStart w:id="21" w:edGrp="everyone"/>
      <w:r w:rsidRPr="000C3100">
        <w:rPr>
          <w:rFonts w:ascii="Times New Roman" w:hAnsi="Times New Roman"/>
          <w:b w:val="0"/>
          <w:sz w:val="26"/>
        </w:rPr>
        <w:t xml:space="preserve">__________ </w:t>
      </w:r>
      <w:permEnd w:id="21"/>
      <w:r w:rsidRPr="000C3100">
        <w:rPr>
          <w:rFonts w:ascii="Times New Roman" w:hAnsi="Times New Roman"/>
          <w:b w:val="0"/>
          <w:sz w:val="26"/>
        </w:rPr>
        <w:t>(</w:t>
      </w:r>
      <w:permStart w:id="22" w:edGrp="everyone"/>
      <w:r w:rsidRPr="000C3100">
        <w:rPr>
          <w:rFonts w:ascii="Times New Roman" w:hAnsi="Times New Roman"/>
          <w:b w:val="0"/>
          <w:sz w:val="26"/>
        </w:rPr>
        <w:t>____________</w:t>
      </w:r>
      <w:permEnd w:id="22"/>
      <w:r w:rsidRPr="000C3100">
        <w:rPr>
          <w:rFonts w:ascii="Times New Roman" w:hAnsi="Times New Roman"/>
          <w:b w:val="0"/>
          <w:sz w:val="26"/>
        </w:rPr>
        <w:t>) рубл</w:t>
      </w:r>
      <w:permStart w:id="23" w:edGrp="everyone"/>
      <w:r w:rsidRPr="000C3100">
        <w:rPr>
          <w:rFonts w:ascii="Times New Roman" w:hAnsi="Times New Roman"/>
          <w:b w:val="0"/>
          <w:sz w:val="26"/>
        </w:rPr>
        <w:t>ей</w:t>
      </w:r>
      <w:permEnd w:id="23"/>
      <w:r w:rsidRPr="000C3100">
        <w:rPr>
          <w:rFonts w:ascii="Times New Roman" w:hAnsi="Times New Roman"/>
          <w:b w:val="0"/>
          <w:sz w:val="26"/>
        </w:rPr>
        <w:t xml:space="preserve"> </w:t>
      </w:r>
      <w:permStart w:id="24" w:edGrp="everyone"/>
      <w:r w:rsidRPr="000C3100">
        <w:rPr>
          <w:rFonts w:ascii="Times New Roman" w:hAnsi="Times New Roman"/>
          <w:b w:val="0"/>
          <w:sz w:val="26"/>
        </w:rPr>
        <w:t xml:space="preserve">______ </w:t>
      </w:r>
      <w:permEnd w:id="24"/>
      <w:r w:rsidRPr="000C3100">
        <w:rPr>
          <w:rFonts w:ascii="Times New Roman" w:hAnsi="Times New Roman"/>
          <w:b w:val="0"/>
          <w:sz w:val="26"/>
        </w:rPr>
        <w:t>коп.</w:t>
      </w:r>
      <w:permStart w:id="25" w:edGrp="everyone"/>
      <w:r w:rsidRPr="000C3100">
        <w:rPr>
          <w:rFonts w:ascii="Times New Roman" w:hAnsi="Times New Roman"/>
          <w:b w:val="0"/>
          <w:sz w:val="26"/>
        </w:rPr>
        <w:t>, включая НДС 18% __________ (______________) рублей __ коп.</w:t>
      </w:r>
      <w:permEnd w:id="25"/>
    </w:p>
    <w:p w:rsidR="007E4F5A" w:rsidRPr="000C3100" w:rsidRDefault="007E4F5A" w:rsidP="000549B0">
      <w:pPr>
        <w:jc w:val="both"/>
        <w:rPr>
          <w:sz w:val="26"/>
          <w:szCs w:val="26"/>
        </w:rPr>
      </w:pPr>
      <w:r w:rsidRPr="000C3100">
        <w:rPr>
          <w:sz w:val="26"/>
          <w:szCs w:val="26"/>
        </w:rPr>
        <w:tab/>
      </w:r>
    </w:p>
    <w:p w:rsidR="007E4F5A" w:rsidRDefault="007E4F5A" w:rsidP="0087372D">
      <w:pPr>
        <w:pStyle w:val="1"/>
        <w:tabs>
          <w:tab w:val="left" w:pos="567"/>
        </w:tabs>
        <w:spacing w:before="60" w:after="0"/>
        <w:jc w:val="both"/>
        <w:rPr>
          <w:rFonts w:ascii="Times New Roman" w:hAnsi="Times New Roman"/>
          <w:b w:val="0"/>
          <w:i/>
          <w:sz w:val="26"/>
        </w:rPr>
      </w:pPr>
      <w:r w:rsidRPr="000C3100">
        <w:rPr>
          <w:rFonts w:ascii="Times New Roman" w:hAnsi="Times New Roman"/>
          <w:b w:val="0"/>
          <w:spacing w:val="-4"/>
          <w:sz w:val="26"/>
        </w:rPr>
        <w:tab/>
      </w:r>
      <w:r w:rsidRPr="000C3100">
        <w:rPr>
          <w:rFonts w:ascii="Times New Roman" w:hAnsi="Times New Roman"/>
          <w:b w:val="0"/>
          <w:i/>
          <w:sz w:val="26"/>
        </w:rPr>
        <w:t xml:space="preserve"> </w:t>
      </w:r>
    </w:p>
    <w:p w:rsidR="007E4F5A" w:rsidRPr="00CF2397" w:rsidRDefault="007E4F5A" w:rsidP="00DA352D">
      <w:pPr>
        <w:pStyle w:val="1"/>
        <w:tabs>
          <w:tab w:val="left" w:pos="567"/>
        </w:tabs>
        <w:spacing w:before="60" w:after="0"/>
        <w:jc w:val="both"/>
        <w:rPr>
          <w:rFonts w:ascii="Times New Roman" w:hAnsi="Times New Roman"/>
          <w:b w:val="0"/>
          <w:sz w:val="26"/>
        </w:rPr>
      </w:pPr>
      <w:r w:rsidRPr="000C3100">
        <w:rPr>
          <w:rFonts w:ascii="Times New Roman" w:hAnsi="Times New Roman"/>
          <w:sz w:val="26"/>
        </w:rPr>
        <w:tab/>
      </w:r>
      <w:r w:rsidRPr="000C3100">
        <w:rPr>
          <w:rFonts w:ascii="Times New Roman" w:hAnsi="Times New Roman"/>
          <w:b w:val="0"/>
          <w:sz w:val="26"/>
        </w:rPr>
        <w:t xml:space="preserve"> 2.</w:t>
      </w:r>
      <w:r w:rsidR="00A6730B">
        <w:rPr>
          <w:rFonts w:ascii="Times New Roman" w:hAnsi="Times New Roman"/>
          <w:b w:val="0"/>
          <w:sz w:val="26"/>
        </w:rPr>
        <w:t>2</w:t>
      </w:r>
      <w:r w:rsidRPr="000C3100">
        <w:rPr>
          <w:rFonts w:ascii="Times New Roman" w:hAnsi="Times New Roman"/>
          <w:b w:val="0"/>
          <w:sz w:val="26"/>
        </w:rPr>
        <w:t>.</w:t>
      </w:r>
      <w:r w:rsidRPr="000C3100">
        <w:rPr>
          <w:rFonts w:ascii="Times New Roman" w:hAnsi="Times New Roman"/>
          <w:sz w:val="26"/>
        </w:rPr>
        <w:t xml:space="preserve"> </w:t>
      </w:r>
      <w:r w:rsidRPr="00CF2397">
        <w:rPr>
          <w:rFonts w:ascii="Times New Roman" w:hAnsi="Times New Roman"/>
          <w:b w:val="0"/>
          <w:sz w:val="26"/>
        </w:rPr>
        <w:t>При выявлении необходимости проведения Дополнительных работ Стороны могут подписать соответствующее соглашение.</w:t>
      </w:r>
      <w:r w:rsidR="0082134E" w:rsidRPr="00CF2397">
        <w:rPr>
          <w:rFonts w:ascii="Times New Roman" w:hAnsi="Times New Roman"/>
          <w:b w:val="0"/>
          <w:sz w:val="26"/>
        </w:rPr>
        <w:t xml:space="preserve"> </w:t>
      </w:r>
      <w:permStart w:id="26" w:edGrp="everyone"/>
      <w:r w:rsidR="0082134E" w:rsidRPr="00CF2397">
        <w:rPr>
          <w:rFonts w:ascii="Times New Roman" w:hAnsi="Times New Roman"/>
          <w:b w:val="0"/>
          <w:sz w:val="26"/>
        </w:rPr>
        <w:t>В</w:t>
      </w:r>
      <w:r w:rsidR="0082134E" w:rsidRPr="00CF2397">
        <w:rPr>
          <w:rFonts w:ascii="Times New Roman" w:hAnsi="Times New Roman"/>
          <w:b w:val="0"/>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w:t>
      </w:r>
      <w:proofErr w:type="gramStart"/>
      <w:r w:rsidR="0082134E" w:rsidRPr="00CF2397">
        <w:rPr>
          <w:rFonts w:ascii="Times New Roman" w:hAnsi="Times New Roman"/>
          <w:b w:val="0"/>
          <w:sz w:val="26"/>
          <w:szCs w:val="26"/>
        </w:rPr>
        <w:t>,</w:t>
      </w:r>
      <w:proofErr w:type="gramEnd"/>
      <w:r w:rsidR="0082134E" w:rsidRPr="00CF2397">
        <w:rPr>
          <w:rFonts w:ascii="Times New Roman" w:hAnsi="Times New Roman"/>
          <w:b w:val="0"/>
          <w:sz w:val="26"/>
          <w:szCs w:val="26"/>
        </w:rPr>
        <w:t xml:space="preserve"> чем в пределах </w:t>
      </w:r>
      <w:r w:rsidR="004730DF" w:rsidRPr="00CF2397">
        <w:rPr>
          <w:rFonts w:ascii="Times New Roman" w:hAnsi="Times New Roman"/>
          <w:b w:val="0"/>
          <w:sz w:val="26"/>
          <w:szCs w:val="26"/>
        </w:rPr>
        <w:t>15</w:t>
      </w:r>
      <w:r w:rsidR="0082134E" w:rsidRPr="00CF2397">
        <w:rPr>
          <w:rFonts w:ascii="Times New Roman" w:hAnsi="Times New Roman"/>
          <w:b w:val="0"/>
          <w:sz w:val="26"/>
          <w:szCs w:val="26"/>
        </w:rPr>
        <w:t xml:space="preserve"> процентов от суммы Договора</w:t>
      </w:r>
    </w:p>
    <w:permEnd w:id="26"/>
    <w:p w:rsidR="000C3100" w:rsidRPr="00A6730B" w:rsidRDefault="00A6730B" w:rsidP="00A6730B">
      <w:pPr>
        <w:widowControl w:val="0"/>
        <w:autoSpaceDE w:val="0"/>
        <w:autoSpaceDN w:val="0"/>
        <w:adjustRightInd w:val="0"/>
        <w:spacing w:before="120"/>
        <w:ind w:firstLine="709"/>
        <w:jc w:val="both"/>
        <w:rPr>
          <w:sz w:val="26"/>
        </w:rPr>
      </w:pPr>
      <w:r>
        <w:rPr>
          <w:sz w:val="26"/>
        </w:rPr>
        <w:t>2.3</w:t>
      </w:r>
      <w:r w:rsidR="007E4F5A" w:rsidRPr="000C3100">
        <w:rPr>
          <w:sz w:val="26"/>
        </w:rPr>
        <w:t>. Оплата выполняемых Работ</w:t>
      </w:r>
      <w:permStart w:id="27" w:edGrp="everyone"/>
      <w:r w:rsidR="009B65E0">
        <w:rPr>
          <w:i/>
          <w:sz w:val="26"/>
        </w:rPr>
        <w:t xml:space="preserve"> и Услуг</w:t>
      </w:r>
      <w:r w:rsidR="00B274C8">
        <w:rPr>
          <w:i/>
          <w:sz w:val="26"/>
        </w:rPr>
        <w:t xml:space="preserve"> </w:t>
      </w:r>
      <w:permEnd w:id="27"/>
      <w:r w:rsidR="007E4F5A" w:rsidRPr="000C3100">
        <w:rPr>
          <w:sz w:val="26"/>
        </w:rPr>
        <w:t>осуществляется в следующем порядке</w:t>
      </w:r>
      <w:permStart w:id="28" w:edGrp="everyone"/>
      <w:r w:rsidR="000C3100" w:rsidRPr="000C3100">
        <w:rPr>
          <w:sz w:val="26"/>
          <w:szCs w:val="26"/>
        </w:rPr>
        <w:t>.</w:t>
      </w:r>
    </w:p>
    <w:p w:rsidR="000C3100" w:rsidRPr="000C3100" w:rsidRDefault="000C3100" w:rsidP="00E566E0">
      <w:pPr>
        <w:widowControl w:val="0"/>
        <w:suppressAutoHyphens/>
        <w:spacing w:before="60"/>
        <w:ind w:firstLine="567"/>
        <w:jc w:val="both"/>
        <w:rPr>
          <w:bCs/>
          <w:sz w:val="26"/>
          <w:szCs w:val="26"/>
        </w:rPr>
      </w:pPr>
    </w:p>
    <w:p w:rsidR="001E7D8D" w:rsidRPr="001E7D8D" w:rsidRDefault="00A6730B" w:rsidP="001E7D8D">
      <w:pPr>
        <w:pStyle w:val="aff1"/>
        <w:tabs>
          <w:tab w:val="left" w:pos="0"/>
          <w:tab w:val="left" w:pos="709"/>
        </w:tabs>
        <w:ind w:right="-1" w:firstLine="567"/>
        <w:jc w:val="both"/>
        <w:rPr>
          <w:b w:val="0"/>
          <w:sz w:val="26"/>
          <w:szCs w:val="26"/>
        </w:rPr>
      </w:pPr>
      <w:r>
        <w:rPr>
          <w:b w:val="0"/>
          <w:sz w:val="26"/>
          <w:szCs w:val="26"/>
        </w:rPr>
        <w:t>2.3</w:t>
      </w:r>
      <w:r w:rsidR="001E7D8D" w:rsidRPr="001E7D8D">
        <w:rPr>
          <w:b w:val="0"/>
          <w:sz w:val="26"/>
          <w:szCs w:val="26"/>
        </w:rPr>
        <w:t xml:space="preserve">.1. Основной платеж 90% (девяносто процентов) от цены </w:t>
      </w:r>
      <w:r w:rsidR="001E7D8D">
        <w:rPr>
          <w:b w:val="0"/>
          <w:sz w:val="26"/>
          <w:szCs w:val="26"/>
        </w:rPr>
        <w:t>Договора</w:t>
      </w:r>
      <w:r w:rsidR="001E7D8D" w:rsidRPr="001E7D8D">
        <w:rPr>
          <w:b w:val="0"/>
          <w:sz w:val="26"/>
          <w:szCs w:val="26"/>
        </w:rPr>
        <w:t xml:space="preserve"> - Заказчик-застройщик оплачивает в течение</w:t>
      </w:r>
      <w:proofErr w:type="gramStart"/>
      <w:r w:rsidR="001E7D8D" w:rsidRPr="001E7D8D">
        <w:rPr>
          <w:b w:val="0"/>
          <w:sz w:val="26"/>
          <w:szCs w:val="26"/>
        </w:rPr>
        <w:t xml:space="preserve"> </w:t>
      </w:r>
      <w:del w:id="1" w:author="Фаррахова Эльвера Римовна" w:date="2016-07-21T10:49:00Z">
        <w:r w:rsidR="001E7D8D" w:rsidDel="00CE19BA">
          <w:rPr>
            <w:b w:val="0"/>
            <w:sz w:val="26"/>
            <w:szCs w:val="26"/>
          </w:rPr>
          <w:delText xml:space="preserve"> </w:delText>
        </w:r>
      </w:del>
      <w:ins w:id="2" w:author="Фаррахова Эльвера Римовна" w:date="2016-07-21T10:49:00Z">
        <w:r w:rsidR="00CE19BA">
          <w:rPr>
            <w:b w:val="0"/>
            <w:sz w:val="26"/>
            <w:szCs w:val="26"/>
          </w:rPr>
          <w:t xml:space="preserve">___ </w:t>
        </w:r>
      </w:ins>
      <w:r w:rsidR="001E7D8D">
        <w:rPr>
          <w:b w:val="0"/>
          <w:sz w:val="26"/>
          <w:szCs w:val="26"/>
        </w:rPr>
        <w:t>(</w:t>
      </w:r>
      <w:r w:rsidR="00CE19BA">
        <w:rPr>
          <w:b w:val="0"/>
          <w:sz w:val="26"/>
          <w:szCs w:val="26"/>
        </w:rPr>
        <w:t>________________</w:t>
      </w:r>
      <w:r w:rsidR="001E7D8D">
        <w:rPr>
          <w:b w:val="0"/>
          <w:sz w:val="26"/>
          <w:szCs w:val="26"/>
        </w:rPr>
        <w:t>)</w:t>
      </w:r>
      <w:r w:rsidR="001E7D8D" w:rsidRPr="001E7D8D">
        <w:rPr>
          <w:b w:val="0"/>
          <w:sz w:val="26"/>
          <w:szCs w:val="26"/>
        </w:rPr>
        <w:t xml:space="preserve"> </w:t>
      </w:r>
      <w:proofErr w:type="gramEnd"/>
      <w:r w:rsidR="001E7D8D" w:rsidRPr="001E7D8D">
        <w:rPr>
          <w:b w:val="0"/>
          <w:sz w:val="26"/>
          <w:szCs w:val="26"/>
        </w:rPr>
        <w:t xml:space="preserve">календарных дней с момента сдачи части выполненных работ по </w:t>
      </w:r>
      <w:r w:rsidR="001E7D8D">
        <w:rPr>
          <w:b w:val="0"/>
          <w:sz w:val="26"/>
          <w:szCs w:val="26"/>
        </w:rPr>
        <w:t>Договору</w:t>
      </w:r>
      <w:r w:rsidR="001E7D8D" w:rsidRPr="001E7D8D">
        <w:rPr>
          <w:b w:val="0"/>
          <w:sz w:val="26"/>
          <w:szCs w:val="26"/>
        </w:rPr>
        <w:t xml:space="preserve"> на основании:</w:t>
      </w:r>
    </w:p>
    <w:p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всех подписанных Сторонами справок о стоимости выполненных работ и затрат по форме КС-3;</w:t>
      </w:r>
    </w:p>
    <w:p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устранения выявленных недостатков работ;</w:t>
      </w:r>
    </w:p>
    <w:p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r>
      <w:r>
        <w:rPr>
          <w:b w:val="0"/>
          <w:sz w:val="26"/>
          <w:szCs w:val="26"/>
        </w:rPr>
        <w:t>Отчета о расходах основных строительных материалов по форме М-29</w:t>
      </w:r>
      <w:r w:rsidRPr="001E7D8D">
        <w:rPr>
          <w:b w:val="0"/>
          <w:sz w:val="26"/>
          <w:szCs w:val="26"/>
        </w:rPr>
        <w:t>;</w:t>
      </w:r>
    </w:p>
    <w:p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полученного Заказчиком-застройщиком счёта на оплату от Подрядчика;</w:t>
      </w:r>
    </w:p>
    <w:p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полученного Заказчиком-застройщиком счета-фактуры Подрядчика.</w:t>
      </w:r>
    </w:p>
    <w:p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lastRenderedPageBreak/>
        <w:t>2.</w:t>
      </w:r>
      <w:r w:rsidR="00A6730B">
        <w:rPr>
          <w:b w:val="0"/>
          <w:sz w:val="26"/>
          <w:szCs w:val="26"/>
        </w:rPr>
        <w:t>3</w:t>
      </w:r>
      <w:r w:rsidRPr="001E7D8D">
        <w:rPr>
          <w:b w:val="0"/>
          <w:sz w:val="26"/>
          <w:szCs w:val="26"/>
        </w:rPr>
        <w:t>.2. Окончательный расчёт за выполненные Работы по Заказу Заказчик-застройщик оплачивает 10% (десять процентов) цены Заказа, в том числе НДС 18 %, в течение</w:t>
      </w:r>
      <w:proofErr w:type="gramStart"/>
      <w:r w:rsidRPr="001E7D8D">
        <w:rPr>
          <w:b w:val="0"/>
          <w:sz w:val="26"/>
          <w:szCs w:val="26"/>
        </w:rPr>
        <w:t xml:space="preserve"> </w:t>
      </w:r>
      <w:ins w:id="3" w:author="Фаррахова Эльвера Римовна" w:date="2016-07-21T10:49:00Z">
        <w:r w:rsidR="00CE19BA">
          <w:rPr>
            <w:b w:val="0"/>
            <w:sz w:val="26"/>
            <w:szCs w:val="26"/>
          </w:rPr>
          <w:t xml:space="preserve">___ </w:t>
        </w:r>
      </w:ins>
      <w:r w:rsidR="00CE19BA">
        <w:rPr>
          <w:b w:val="0"/>
          <w:sz w:val="26"/>
          <w:szCs w:val="26"/>
        </w:rPr>
        <w:t>(________________)</w:t>
      </w:r>
      <w:r w:rsidR="00F2642E">
        <w:rPr>
          <w:b w:val="0"/>
          <w:sz w:val="26"/>
          <w:szCs w:val="26"/>
        </w:rPr>
        <w:t xml:space="preserve"> </w:t>
      </w:r>
      <w:proofErr w:type="gramEnd"/>
      <w:r w:rsidRPr="001E7D8D">
        <w:rPr>
          <w:b w:val="0"/>
          <w:sz w:val="26"/>
          <w:szCs w:val="26"/>
        </w:rPr>
        <w:t>календарных дней на основании:</w:t>
      </w:r>
    </w:p>
    <w:p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 xml:space="preserve">переданного Подрядчиком Заказчику-застройщику полного исправленного комплекта исполнительной документации </w:t>
      </w:r>
      <w:proofErr w:type="gramStart"/>
      <w:r w:rsidRPr="001E7D8D">
        <w:rPr>
          <w:b w:val="0"/>
          <w:sz w:val="26"/>
          <w:szCs w:val="26"/>
        </w:rPr>
        <w:t>на</w:t>
      </w:r>
      <w:proofErr w:type="gramEnd"/>
      <w:r w:rsidRPr="001E7D8D">
        <w:rPr>
          <w:b w:val="0"/>
          <w:sz w:val="26"/>
          <w:szCs w:val="26"/>
        </w:rPr>
        <w:t xml:space="preserve"> выполненные СМР;</w:t>
      </w:r>
    </w:p>
    <w:p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подписанного и утвержденного Акта КС-14;</w:t>
      </w:r>
    </w:p>
    <w:p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полученного Заказчиком-застройщиком счёта на оплату от Подрядчика;</w:t>
      </w:r>
    </w:p>
    <w:p w:rsidR="00CF2397" w:rsidRDefault="001E7D8D" w:rsidP="00E17A00">
      <w:pPr>
        <w:autoSpaceDE w:val="0"/>
        <w:autoSpaceDN w:val="0"/>
        <w:adjustRightInd w:val="0"/>
        <w:spacing w:before="108" w:after="240"/>
        <w:ind w:firstLine="567"/>
        <w:jc w:val="both"/>
        <w:outlineLvl w:val="0"/>
        <w:rPr>
          <w:bCs/>
          <w:sz w:val="26"/>
          <w:szCs w:val="26"/>
        </w:rPr>
      </w:pPr>
      <w:r w:rsidRPr="001E7D8D">
        <w:rPr>
          <w:sz w:val="26"/>
          <w:szCs w:val="26"/>
        </w:rPr>
        <w:t>•</w:t>
      </w:r>
      <w:r w:rsidRPr="001E7D8D">
        <w:rPr>
          <w:sz w:val="26"/>
          <w:szCs w:val="26"/>
        </w:rPr>
        <w:tab/>
        <w:t>полученного Заказчиком-застройщиком счета-фактуры Подрядчика.</w:t>
      </w:r>
    </w:p>
    <w:permEnd w:id="28"/>
    <w:p w:rsidR="00E17A00" w:rsidRPr="00E17A00" w:rsidRDefault="00E17A00" w:rsidP="00E17A00">
      <w:pPr>
        <w:autoSpaceDE w:val="0"/>
        <w:autoSpaceDN w:val="0"/>
        <w:adjustRightInd w:val="0"/>
        <w:spacing w:before="108" w:after="240"/>
        <w:ind w:firstLine="567"/>
        <w:jc w:val="both"/>
        <w:outlineLvl w:val="0"/>
        <w:rPr>
          <w:sz w:val="26"/>
          <w:szCs w:val="26"/>
        </w:rPr>
      </w:pPr>
      <w:r>
        <w:rPr>
          <w:b/>
          <w:sz w:val="26"/>
          <w:szCs w:val="26"/>
        </w:rPr>
        <w:t>2.</w:t>
      </w:r>
      <w:r w:rsidR="00A6730B">
        <w:rPr>
          <w:b/>
          <w:sz w:val="26"/>
          <w:szCs w:val="26"/>
        </w:rPr>
        <w:t>4</w:t>
      </w:r>
      <w:r>
        <w:rPr>
          <w:b/>
          <w:sz w:val="26"/>
          <w:szCs w:val="26"/>
        </w:rPr>
        <w:t>.</w:t>
      </w:r>
      <w:r w:rsidRPr="00E17A00">
        <w:rPr>
          <w:i/>
          <w:sz w:val="26"/>
        </w:rPr>
        <w:t xml:space="preserve"> </w:t>
      </w:r>
      <w:r w:rsidRPr="00E17A00">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sz w:val="26"/>
          <w:szCs w:val="26"/>
        </w:rPr>
        <w:t>.</w:t>
      </w:r>
    </w:p>
    <w:p w:rsidR="00E17A00" w:rsidRDefault="00E17A00" w:rsidP="00B06C21">
      <w:pPr>
        <w:pStyle w:val="aff1"/>
        <w:tabs>
          <w:tab w:val="left" w:pos="0"/>
          <w:tab w:val="left" w:pos="709"/>
        </w:tabs>
        <w:ind w:right="-1" w:firstLine="567"/>
        <w:jc w:val="both"/>
        <w:rPr>
          <w:b w:val="0"/>
          <w:sz w:val="26"/>
          <w:szCs w:val="26"/>
        </w:rPr>
      </w:pP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Сроки выполнения обязательств</w:t>
      </w:r>
    </w:p>
    <w:p w:rsidR="007E4F5A" w:rsidRPr="000C3100" w:rsidRDefault="007E4F5A" w:rsidP="00B06C21">
      <w:pPr>
        <w:tabs>
          <w:tab w:val="num" w:pos="2291"/>
        </w:tabs>
        <w:ind w:right="30" w:firstLine="567"/>
        <w:jc w:val="both"/>
        <w:rPr>
          <w:sz w:val="26"/>
          <w:szCs w:val="26"/>
        </w:rPr>
      </w:pPr>
      <w:r w:rsidRPr="000C3100">
        <w:rPr>
          <w:bCs/>
          <w:sz w:val="26"/>
          <w:szCs w:val="26"/>
        </w:rPr>
        <w:t>3.1</w:t>
      </w:r>
      <w:r w:rsidRPr="000C3100">
        <w:rPr>
          <w:sz w:val="26"/>
          <w:szCs w:val="26"/>
        </w:rPr>
        <w:t xml:space="preserve">.  Сроки выполнения обязательств по настоящему Договору, определяются в соответствии с Графиком выполнения </w:t>
      </w:r>
      <w:r w:rsidR="006A7E8B">
        <w:rPr>
          <w:sz w:val="26"/>
          <w:szCs w:val="26"/>
        </w:rPr>
        <w:t xml:space="preserve">работ </w:t>
      </w:r>
      <w:r w:rsidRPr="000C3100">
        <w:rPr>
          <w:sz w:val="26"/>
          <w:szCs w:val="26"/>
        </w:rPr>
        <w:t xml:space="preserve">(Приложение </w:t>
      </w:r>
      <w:r w:rsidR="006A7E8B" w:rsidRPr="000C3100">
        <w:rPr>
          <w:sz w:val="26"/>
          <w:szCs w:val="26"/>
        </w:rPr>
        <w:t>№</w:t>
      </w:r>
      <w:r w:rsidR="006A7E8B">
        <w:rPr>
          <w:sz w:val="26"/>
          <w:szCs w:val="26"/>
        </w:rPr>
        <w:t>5</w:t>
      </w:r>
      <w:r w:rsidR="006A7E8B" w:rsidRPr="000C3100">
        <w:rPr>
          <w:sz w:val="26"/>
          <w:szCs w:val="26"/>
        </w:rPr>
        <w:t xml:space="preserve"> </w:t>
      </w:r>
      <w:r w:rsidRPr="000C3100">
        <w:rPr>
          <w:sz w:val="26"/>
          <w:szCs w:val="26"/>
        </w:rPr>
        <w:t>к Договору).</w:t>
      </w:r>
    </w:p>
    <w:p w:rsidR="007E4F5A" w:rsidRPr="000C3100" w:rsidRDefault="007E4F5A" w:rsidP="00B06C21">
      <w:pPr>
        <w:tabs>
          <w:tab w:val="num" w:pos="2291"/>
        </w:tabs>
        <w:ind w:right="30" w:firstLine="567"/>
        <w:jc w:val="both"/>
        <w:rPr>
          <w:sz w:val="26"/>
          <w:szCs w:val="26"/>
        </w:rPr>
      </w:pPr>
      <w:r w:rsidRPr="000C3100">
        <w:rPr>
          <w:sz w:val="26"/>
          <w:szCs w:val="26"/>
        </w:rPr>
        <w:t>3.2</w:t>
      </w:r>
      <w:r w:rsidRPr="000F40A5">
        <w:rPr>
          <w:sz w:val="26"/>
          <w:szCs w:val="26"/>
        </w:rPr>
        <w:t>.</w:t>
      </w:r>
      <w:r w:rsidRPr="000C3100">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w:t>
      </w:r>
      <w:permStart w:id="29" w:edGrp="everyone"/>
      <w:r w:rsidRPr="009F3048">
        <w:rPr>
          <w:sz w:val="26"/>
        </w:rPr>
        <w:t>и оказанию Услуг</w:t>
      </w:r>
      <w:r w:rsidRPr="009F3048">
        <w:rPr>
          <w:bCs/>
          <w:iCs/>
          <w:sz w:val="26"/>
          <w:szCs w:val="26"/>
        </w:rPr>
        <w:t>,</w:t>
      </w:r>
      <w:r w:rsidRPr="000C3100">
        <w:rPr>
          <w:bCs/>
          <w:iCs/>
          <w:sz w:val="26"/>
          <w:szCs w:val="26"/>
        </w:rPr>
        <w:t xml:space="preserve"> </w:t>
      </w:r>
      <w:permEnd w:id="29"/>
      <w:r w:rsidRPr="000C3100">
        <w:rPr>
          <w:bCs/>
          <w:iCs/>
          <w:sz w:val="26"/>
          <w:szCs w:val="26"/>
        </w:rPr>
        <w:t xml:space="preserve">то Подрядчик имеет право на продление срока окончания выполнения обязательств по Договору на соответствующий период. </w:t>
      </w:r>
    </w:p>
    <w:p w:rsidR="007E4F5A" w:rsidRPr="000C3100" w:rsidRDefault="007E4F5A" w:rsidP="00B06C21">
      <w:pPr>
        <w:pStyle w:val="2"/>
        <w:keepNext w:val="0"/>
        <w:widowControl w:val="0"/>
        <w:suppressAutoHyphens/>
        <w:spacing w:before="0" w:after="0"/>
        <w:ind w:firstLine="567"/>
        <w:jc w:val="both"/>
        <w:rPr>
          <w:rFonts w:ascii="Times New Roman" w:hAnsi="Times New Roman"/>
          <w:b w:val="0"/>
          <w:bCs w:val="0"/>
          <w:i w:val="0"/>
          <w:iCs w:val="0"/>
          <w:sz w:val="26"/>
          <w:szCs w:val="26"/>
        </w:rPr>
      </w:pPr>
      <w:r w:rsidRPr="000C3100">
        <w:rPr>
          <w:rFonts w:ascii="Times New Roman" w:hAnsi="Times New Roman"/>
          <w:b w:val="0"/>
          <w:i w:val="0"/>
          <w:iCs w:val="0"/>
          <w:sz w:val="26"/>
          <w:szCs w:val="26"/>
        </w:rPr>
        <w:t>3.3</w:t>
      </w:r>
      <w:r w:rsidRPr="000C3100">
        <w:rPr>
          <w:rFonts w:ascii="Times New Roman" w:hAnsi="Times New Roman"/>
          <w:b w:val="0"/>
          <w:bCs w:val="0"/>
          <w:i w:val="0"/>
          <w:iCs w:val="0"/>
          <w:sz w:val="26"/>
          <w:szCs w:val="26"/>
        </w:rPr>
        <w:t>.  Подрядчик имеет право выполнить Работы досрочно по согласованию с Заказчиком.</w:t>
      </w:r>
    </w:p>
    <w:p w:rsidR="007E4F5A" w:rsidRPr="000C3100" w:rsidRDefault="007E4F5A" w:rsidP="00C06EA8">
      <w:pPr>
        <w:ind w:firstLine="720"/>
        <w:jc w:val="both"/>
        <w:rPr>
          <w:b/>
          <w:bCs/>
          <w:sz w:val="26"/>
          <w:szCs w:val="26"/>
        </w:rPr>
      </w:pP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Обязательства Сторон</w:t>
      </w:r>
    </w:p>
    <w:p w:rsidR="007E4F5A" w:rsidRPr="000C3100" w:rsidRDefault="007E4F5A" w:rsidP="00B06C21">
      <w:pPr>
        <w:ind w:firstLine="567"/>
        <w:jc w:val="both"/>
        <w:rPr>
          <w:b/>
          <w:bCs/>
          <w:sz w:val="26"/>
          <w:szCs w:val="26"/>
        </w:rPr>
      </w:pPr>
      <w:r w:rsidRPr="000C3100">
        <w:rPr>
          <w:b/>
          <w:bCs/>
          <w:sz w:val="26"/>
          <w:szCs w:val="26"/>
        </w:rPr>
        <w:t>4.1.</w:t>
      </w:r>
      <w:r w:rsidRPr="000C3100">
        <w:rPr>
          <w:sz w:val="26"/>
          <w:szCs w:val="26"/>
        </w:rPr>
        <w:t xml:space="preserve"> </w:t>
      </w:r>
      <w:r w:rsidRPr="000C3100">
        <w:rPr>
          <w:b/>
          <w:bCs/>
          <w:sz w:val="26"/>
          <w:szCs w:val="26"/>
        </w:rPr>
        <w:t>Обязательства Заказчика</w:t>
      </w:r>
    </w:p>
    <w:p w:rsidR="007E4F5A" w:rsidRPr="000C3100" w:rsidRDefault="007E4F5A" w:rsidP="00B06C21">
      <w:pPr>
        <w:autoSpaceDE w:val="0"/>
        <w:autoSpaceDN w:val="0"/>
        <w:adjustRightInd w:val="0"/>
        <w:spacing w:before="120"/>
        <w:ind w:firstLine="567"/>
        <w:jc w:val="both"/>
        <w:outlineLvl w:val="0"/>
        <w:rPr>
          <w:sz w:val="26"/>
        </w:rPr>
      </w:pPr>
      <w:r w:rsidRPr="000C3100">
        <w:rPr>
          <w:bCs/>
          <w:sz w:val="26"/>
          <w:szCs w:val="26"/>
        </w:rPr>
        <w:t xml:space="preserve">4.1.1. </w:t>
      </w:r>
      <w:r w:rsidRPr="000C3100">
        <w:rPr>
          <w:sz w:val="26"/>
          <w:szCs w:val="26"/>
        </w:rPr>
        <w:t xml:space="preserve">Произвести оплату надлежащим образом </w:t>
      </w:r>
      <w:r w:rsidR="00B06C21" w:rsidRPr="000C3100">
        <w:rPr>
          <w:sz w:val="26"/>
          <w:szCs w:val="26"/>
        </w:rPr>
        <w:t>выполненных Подрядчиком Работ</w:t>
      </w:r>
      <w:permStart w:id="30" w:edGrp="everyone"/>
      <w:proofErr w:type="gramStart"/>
      <w:r w:rsidR="006A7E8B">
        <w:rPr>
          <w:sz w:val="26"/>
          <w:szCs w:val="26"/>
        </w:rPr>
        <w:t>,</w:t>
      </w:r>
      <w:r w:rsidRPr="000C3100">
        <w:rPr>
          <w:i/>
          <w:sz w:val="26"/>
        </w:rPr>
        <w:t>[</w:t>
      </w:r>
      <w:proofErr w:type="gramEnd"/>
      <w:r w:rsidRPr="000C3100">
        <w:rPr>
          <w:i/>
          <w:sz w:val="26"/>
        </w:rPr>
        <w:t>и оказанных Услуг</w:t>
      </w:r>
      <w:r w:rsidRPr="000C3100">
        <w:rPr>
          <w:sz w:val="26"/>
        </w:rPr>
        <w:t>]</w:t>
      </w:r>
      <w:permEnd w:id="30"/>
      <w:r w:rsidRPr="000C3100">
        <w:rPr>
          <w:sz w:val="26"/>
          <w:szCs w:val="26"/>
        </w:rPr>
        <w:t xml:space="preserve">в порядке, предусмотренном настоящим Договором. </w:t>
      </w:r>
      <w:r w:rsidR="00C436CA" w:rsidRPr="000C3100">
        <w:rPr>
          <w:sz w:val="26"/>
          <w:szCs w:val="26"/>
        </w:rPr>
        <w:t>Обязательства по оплате считаются исполненными с момента списания денежных сре</w:t>
      </w:r>
      <w:proofErr w:type="gramStart"/>
      <w:r w:rsidR="00C436CA" w:rsidRPr="000C3100">
        <w:rPr>
          <w:sz w:val="26"/>
          <w:szCs w:val="26"/>
        </w:rPr>
        <w:t>дств с р</w:t>
      </w:r>
      <w:proofErr w:type="gramEnd"/>
      <w:r w:rsidR="00C436CA" w:rsidRPr="000C3100">
        <w:rPr>
          <w:sz w:val="26"/>
          <w:szCs w:val="26"/>
        </w:rPr>
        <w:t>асчетного счета Заказчика.</w:t>
      </w:r>
    </w:p>
    <w:p w:rsidR="007E4F5A" w:rsidRPr="000C3100" w:rsidRDefault="007E4F5A" w:rsidP="00B06C21">
      <w:pPr>
        <w:suppressAutoHyphens/>
        <w:spacing w:before="60"/>
        <w:ind w:firstLine="567"/>
        <w:jc w:val="both"/>
        <w:rPr>
          <w:sz w:val="26"/>
          <w:szCs w:val="26"/>
        </w:rPr>
      </w:pPr>
      <w:r w:rsidRPr="000C3100">
        <w:rPr>
          <w:bCs/>
          <w:sz w:val="26"/>
          <w:szCs w:val="26"/>
        </w:rPr>
        <w:t xml:space="preserve">4.1.2. </w:t>
      </w:r>
      <w:r w:rsidRPr="000C3100">
        <w:rPr>
          <w:sz w:val="26"/>
          <w:szCs w:val="26"/>
        </w:rPr>
        <w:t xml:space="preserve">В течение </w:t>
      </w:r>
      <w:permStart w:id="31" w:edGrp="everyone"/>
      <w:r w:rsidR="0087372D">
        <w:rPr>
          <w:sz w:val="26"/>
          <w:szCs w:val="26"/>
        </w:rPr>
        <w:t>3</w:t>
      </w:r>
      <w:r w:rsidRPr="000C3100">
        <w:rPr>
          <w:sz w:val="26"/>
          <w:szCs w:val="26"/>
        </w:rPr>
        <w:t>__</w:t>
      </w:r>
      <w:permEnd w:id="31"/>
      <w:r w:rsidRPr="000C3100">
        <w:rPr>
          <w:sz w:val="26"/>
          <w:szCs w:val="26"/>
        </w:rPr>
        <w:t xml:space="preserve"> (</w:t>
      </w:r>
      <w:permStart w:id="32" w:edGrp="everyone"/>
      <w:r w:rsidR="0087372D">
        <w:rPr>
          <w:sz w:val="26"/>
          <w:szCs w:val="26"/>
        </w:rPr>
        <w:t>трех</w:t>
      </w:r>
      <w:permEnd w:id="32"/>
      <w:r w:rsidRPr="000C3100">
        <w:rPr>
          <w:sz w:val="26"/>
          <w:szCs w:val="26"/>
        </w:rPr>
        <w:t>) рабочих дней с момента подписания настоящего Договора предоставить Подрядчику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7E4F5A" w:rsidRPr="000C3100" w:rsidRDefault="007E4F5A" w:rsidP="00B06C21">
      <w:pPr>
        <w:suppressAutoHyphens/>
        <w:spacing w:before="60"/>
        <w:ind w:firstLine="567"/>
        <w:jc w:val="both"/>
        <w:rPr>
          <w:sz w:val="26"/>
          <w:szCs w:val="26"/>
        </w:rPr>
      </w:pPr>
      <w:r w:rsidRPr="000C3100">
        <w:rPr>
          <w:bCs/>
          <w:sz w:val="26"/>
          <w:szCs w:val="26"/>
        </w:rPr>
        <w:t>4.1.3</w:t>
      </w:r>
      <w:r w:rsidRPr="00E91DDA">
        <w:rPr>
          <w:bCs/>
          <w:sz w:val="26"/>
          <w:szCs w:val="26"/>
        </w:rPr>
        <w:t>.</w:t>
      </w:r>
      <w:r w:rsidRPr="000C3100">
        <w:rPr>
          <w:sz w:val="26"/>
          <w:szCs w:val="26"/>
        </w:rPr>
        <w:t xml:space="preserve"> </w:t>
      </w:r>
      <w:r w:rsidRPr="000C3100">
        <w:rPr>
          <w:b/>
          <w:bCs/>
          <w:sz w:val="26"/>
          <w:szCs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и в надлежащий срок любые другие обязательства, предусмотренные в настоящем Договоре.</w:t>
      </w:r>
    </w:p>
    <w:p w:rsidR="007E4F5A" w:rsidRPr="000C3100" w:rsidRDefault="007E4F5A" w:rsidP="00B06C21">
      <w:pPr>
        <w:suppressAutoHyphens/>
        <w:spacing w:before="60"/>
        <w:ind w:firstLine="567"/>
        <w:jc w:val="both"/>
        <w:rPr>
          <w:sz w:val="26"/>
        </w:rPr>
      </w:pPr>
      <w:r w:rsidRPr="000C3100">
        <w:rPr>
          <w:sz w:val="26"/>
          <w:szCs w:val="26"/>
        </w:rPr>
        <w:t>4.1.</w:t>
      </w:r>
      <w:r w:rsidR="006A7E8B">
        <w:rPr>
          <w:sz w:val="26"/>
          <w:szCs w:val="26"/>
        </w:rPr>
        <w:t>4</w:t>
      </w:r>
      <w:r w:rsidRPr="000C3100">
        <w:rPr>
          <w:sz w:val="26"/>
          <w:szCs w:val="26"/>
        </w:rPr>
        <w:t>.</w:t>
      </w:r>
      <w:r w:rsidRPr="000C3100">
        <w:rPr>
          <w:b/>
          <w:sz w:val="26"/>
          <w:szCs w:val="26"/>
        </w:rPr>
        <w:t xml:space="preserve"> </w:t>
      </w:r>
      <w:r w:rsidRPr="000C3100">
        <w:rPr>
          <w:sz w:val="26"/>
          <w:szCs w:val="26"/>
        </w:rPr>
        <w:t>По письменному запросу Подрядчика выдать его сотрудникам доверенность для</w:t>
      </w:r>
      <w:r w:rsidRPr="000C3100">
        <w:rPr>
          <w:i/>
          <w:sz w:val="26"/>
        </w:rPr>
        <w:t xml:space="preserve"> </w:t>
      </w:r>
      <w:permStart w:id="33" w:edGrp="everyone"/>
      <w:r w:rsidRPr="000C3100">
        <w:rPr>
          <w:i/>
          <w:sz w:val="26"/>
        </w:rPr>
        <w:t>[оказания Услуг и]</w:t>
      </w:r>
      <w:r w:rsidRPr="000C3100">
        <w:rPr>
          <w:sz w:val="26"/>
          <w:szCs w:val="26"/>
        </w:rPr>
        <w:t xml:space="preserve"> </w:t>
      </w:r>
      <w:permEnd w:id="33"/>
      <w:r w:rsidRPr="000C3100">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7E4F5A" w:rsidRPr="000C3100" w:rsidRDefault="007E4F5A" w:rsidP="00B06C21">
      <w:pPr>
        <w:suppressAutoHyphens/>
        <w:spacing w:before="60"/>
        <w:jc w:val="both"/>
        <w:rPr>
          <w:b/>
          <w:sz w:val="26"/>
          <w:szCs w:val="26"/>
        </w:rPr>
      </w:pPr>
    </w:p>
    <w:p w:rsidR="007E4F5A" w:rsidRPr="000C3100" w:rsidRDefault="007E4F5A" w:rsidP="00110789">
      <w:pPr>
        <w:widowControl w:val="0"/>
        <w:suppressAutoHyphens/>
        <w:jc w:val="both"/>
        <w:rPr>
          <w:sz w:val="26"/>
        </w:rPr>
      </w:pPr>
    </w:p>
    <w:p w:rsidR="007E4F5A" w:rsidRPr="000C3100" w:rsidRDefault="007E4F5A" w:rsidP="00B06C21">
      <w:pPr>
        <w:ind w:firstLine="567"/>
        <w:jc w:val="both"/>
        <w:rPr>
          <w:sz w:val="26"/>
          <w:szCs w:val="26"/>
        </w:rPr>
      </w:pPr>
      <w:r w:rsidRPr="000C3100">
        <w:rPr>
          <w:b/>
          <w:bCs/>
          <w:sz w:val="26"/>
          <w:szCs w:val="26"/>
        </w:rPr>
        <w:t>4.2. Обязательства Подрядчика</w:t>
      </w:r>
    </w:p>
    <w:p w:rsidR="007E4F5A" w:rsidRPr="000C3100" w:rsidRDefault="007E4F5A" w:rsidP="00B06C21">
      <w:pPr>
        <w:widowControl w:val="0"/>
        <w:suppressAutoHyphens/>
        <w:spacing w:before="60"/>
        <w:ind w:firstLine="567"/>
        <w:jc w:val="both"/>
        <w:rPr>
          <w:sz w:val="26"/>
          <w:szCs w:val="26"/>
        </w:rPr>
      </w:pPr>
      <w:r w:rsidRPr="000C3100">
        <w:rPr>
          <w:bCs/>
          <w:sz w:val="26"/>
          <w:szCs w:val="26"/>
        </w:rPr>
        <w:lastRenderedPageBreak/>
        <w:t>4.2.1.</w:t>
      </w:r>
      <w:r w:rsidR="00B06C21" w:rsidRPr="000C3100">
        <w:rPr>
          <w:sz w:val="26"/>
          <w:szCs w:val="26"/>
        </w:rPr>
        <w:t xml:space="preserve">  </w:t>
      </w:r>
      <w:r w:rsidRPr="000C3100">
        <w:rPr>
          <w:sz w:val="26"/>
          <w:szCs w:val="26"/>
        </w:rPr>
        <w:t>Если иное не согласовано с Заказчиком и не предусмотрено настоящим Договором выполнить Работы</w:t>
      </w:r>
      <w:r w:rsidR="00C46846">
        <w:rPr>
          <w:i/>
          <w:sz w:val="26"/>
        </w:rPr>
        <w:t xml:space="preserve"> </w:t>
      </w:r>
      <w:r w:rsidRPr="000C3100">
        <w:rPr>
          <w:sz w:val="26"/>
          <w:szCs w:val="26"/>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7E4F5A" w:rsidRPr="000C3100" w:rsidRDefault="007E4F5A" w:rsidP="00B06C21">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i w:val="0"/>
          <w:iCs w:val="0"/>
          <w:sz w:val="26"/>
          <w:szCs w:val="26"/>
        </w:rPr>
        <w:t>4.2.2.</w:t>
      </w:r>
      <w:r w:rsidRPr="000C3100">
        <w:rPr>
          <w:rFonts w:ascii="Times New Roman" w:hAnsi="Times New Roman"/>
          <w:b w:val="0"/>
          <w:bCs w:val="0"/>
          <w:i w:val="0"/>
          <w:iCs w:val="0"/>
          <w:sz w:val="26"/>
          <w:szCs w:val="26"/>
        </w:rPr>
        <w:t xml:space="preserve"> Обеспечить </w:t>
      </w:r>
      <w:r w:rsidRPr="000C3100">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rsidR="007E4F5A" w:rsidRPr="000C3100" w:rsidRDefault="007E4F5A" w:rsidP="00B06C21">
      <w:pPr>
        <w:widowControl w:val="0"/>
        <w:suppressAutoHyphens/>
        <w:spacing w:before="60"/>
        <w:ind w:firstLine="567"/>
        <w:jc w:val="both"/>
        <w:rPr>
          <w:sz w:val="26"/>
          <w:szCs w:val="26"/>
        </w:rPr>
      </w:pPr>
      <w:r w:rsidRPr="000C3100">
        <w:rPr>
          <w:bCs/>
          <w:sz w:val="26"/>
          <w:szCs w:val="26"/>
        </w:rPr>
        <w:t>4.2.3.</w:t>
      </w:r>
      <w:r w:rsidRPr="000C3100">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7E4F5A" w:rsidRPr="000C3100" w:rsidRDefault="007E4F5A" w:rsidP="00B06C21">
      <w:pPr>
        <w:widowControl w:val="0"/>
        <w:suppressAutoHyphens/>
        <w:spacing w:before="60"/>
        <w:ind w:firstLine="567"/>
        <w:jc w:val="both"/>
        <w:rPr>
          <w:i/>
          <w:iCs/>
          <w:sz w:val="26"/>
          <w:szCs w:val="26"/>
        </w:rPr>
      </w:pPr>
      <w:r w:rsidRPr="000C3100">
        <w:rPr>
          <w:bCs/>
          <w:sz w:val="26"/>
          <w:szCs w:val="26"/>
        </w:rPr>
        <w:t>4.2.4.</w:t>
      </w:r>
      <w:r w:rsidRPr="000C3100">
        <w:rPr>
          <w:sz w:val="26"/>
          <w:szCs w:val="26"/>
        </w:rPr>
        <w:t xml:space="preserve"> Обеспечить соблюдение сроков выполнения Работ в соответствии с Графиком выполнения </w:t>
      </w:r>
      <w:r w:rsidR="00C73028">
        <w:rPr>
          <w:sz w:val="26"/>
          <w:szCs w:val="26"/>
        </w:rPr>
        <w:t xml:space="preserve">работ </w:t>
      </w:r>
      <w:r w:rsidRPr="000C3100">
        <w:rPr>
          <w:sz w:val="26"/>
          <w:szCs w:val="26"/>
        </w:rPr>
        <w:t xml:space="preserve">(Приложение </w:t>
      </w:r>
      <w:r w:rsidR="00C73028" w:rsidRPr="000C3100">
        <w:rPr>
          <w:sz w:val="26"/>
          <w:szCs w:val="26"/>
        </w:rPr>
        <w:t>№</w:t>
      </w:r>
      <w:r w:rsidR="00C73028">
        <w:rPr>
          <w:sz w:val="26"/>
          <w:szCs w:val="26"/>
        </w:rPr>
        <w:t>5</w:t>
      </w:r>
      <w:r w:rsidR="00C73028" w:rsidRPr="000C3100">
        <w:rPr>
          <w:sz w:val="26"/>
          <w:szCs w:val="26"/>
        </w:rPr>
        <w:t xml:space="preserve"> </w:t>
      </w:r>
      <w:r w:rsidRPr="000C3100">
        <w:rPr>
          <w:sz w:val="26"/>
          <w:szCs w:val="26"/>
        </w:rPr>
        <w:t xml:space="preserve">к Договору). </w:t>
      </w:r>
    </w:p>
    <w:p w:rsidR="007E4F5A" w:rsidRPr="000C3100" w:rsidRDefault="007E4F5A" w:rsidP="00B06C21">
      <w:pPr>
        <w:widowControl w:val="0"/>
        <w:suppressAutoHyphens/>
        <w:spacing w:before="60"/>
        <w:ind w:firstLine="567"/>
        <w:jc w:val="both"/>
        <w:rPr>
          <w:sz w:val="26"/>
          <w:szCs w:val="26"/>
        </w:rPr>
      </w:pPr>
      <w:r w:rsidRPr="000C3100">
        <w:rPr>
          <w:bCs/>
          <w:sz w:val="26"/>
          <w:szCs w:val="26"/>
        </w:rPr>
        <w:t>4.2.5.</w:t>
      </w:r>
      <w:r w:rsidR="00B06C21" w:rsidRPr="000C3100">
        <w:rPr>
          <w:sz w:val="26"/>
          <w:szCs w:val="26"/>
        </w:rPr>
        <w:t xml:space="preserve"> </w:t>
      </w:r>
      <w:r w:rsidRPr="000C3100">
        <w:rPr>
          <w:sz w:val="26"/>
          <w:szCs w:val="26"/>
        </w:rPr>
        <w:t>Гарантировать качество выполняемых Работ</w:t>
      </w:r>
      <w:r w:rsidR="00C73028">
        <w:rPr>
          <w:i/>
          <w:sz w:val="26"/>
        </w:rPr>
        <w:t xml:space="preserve"> </w:t>
      </w:r>
      <w:r w:rsidR="00C73028" w:rsidRPr="00C73028">
        <w:rPr>
          <w:sz w:val="26"/>
        </w:rPr>
        <w:t>и оказанных Услуг</w:t>
      </w:r>
      <w:r w:rsidR="00C73028">
        <w:rPr>
          <w:i/>
          <w:sz w:val="26"/>
        </w:rPr>
        <w:t xml:space="preserve"> </w:t>
      </w:r>
      <w:r w:rsidRPr="000C3100">
        <w:rPr>
          <w:sz w:val="26"/>
          <w:szCs w:val="26"/>
        </w:rPr>
        <w:t xml:space="preserve">в соответствии с Проектной документацией, нормами действующего законодательства РФ и иных Нормативно-правовых актов. </w:t>
      </w:r>
    </w:p>
    <w:p w:rsidR="007E4F5A" w:rsidRDefault="007E4F5A" w:rsidP="00B06C21">
      <w:pPr>
        <w:widowControl w:val="0"/>
        <w:suppressAutoHyphens/>
        <w:ind w:firstLine="567"/>
        <w:jc w:val="both"/>
        <w:rPr>
          <w:sz w:val="26"/>
          <w:szCs w:val="26"/>
        </w:rPr>
      </w:pPr>
      <w:r w:rsidRPr="000C3100">
        <w:rPr>
          <w:sz w:val="26"/>
        </w:rPr>
        <w:t>4.2.</w:t>
      </w:r>
      <w:r w:rsidR="00356EE8">
        <w:rPr>
          <w:sz w:val="26"/>
        </w:rPr>
        <w:t>6</w:t>
      </w:r>
      <w:r w:rsidRPr="000C3100">
        <w:rPr>
          <w:sz w:val="26"/>
        </w:rPr>
        <w:t>.</w:t>
      </w:r>
      <w:r w:rsidR="00B06C21" w:rsidRPr="000C3100">
        <w:rPr>
          <w:b/>
          <w:sz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любые другие обязательства, предусмотренные в настоящем Договоре.</w:t>
      </w:r>
      <w:permStart w:id="34" w:edGrp="everyone"/>
    </w:p>
    <w:p w:rsidR="00DF0AFF" w:rsidRPr="000C3100" w:rsidRDefault="00DF0AFF" w:rsidP="00B06C21">
      <w:pPr>
        <w:widowControl w:val="0"/>
        <w:suppressAutoHyphens/>
        <w:ind w:firstLine="567"/>
        <w:jc w:val="both"/>
        <w:rPr>
          <w:sz w:val="26"/>
          <w:szCs w:val="26"/>
        </w:rPr>
      </w:pPr>
      <w:r w:rsidRPr="00D91ED8">
        <w:rPr>
          <w:color w:val="000000"/>
          <w:sz w:val="26"/>
          <w:szCs w:val="26"/>
        </w:rPr>
        <w:t>4.2.</w:t>
      </w:r>
      <w:r w:rsidR="00356EE8">
        <w:rPr>
          <w:color w:val="000000"/>
          <w:sz w:val="26"/>
          <w:szCs w:val="26"/>
        </w:rPr>
        <w:t>7</w:t>
      </w:r>
      <w:r w:rsidRPr="00D91ED8">
        <w:rPr>
          <w:color w:val="000000"/>
          <w:sz w:val="26"/>
          <w:szCs w:val="26"/>
        </w:rPr>
        <w:t xml:space="preserve">.  Предоставлять </w:t>
      </w:r>
      <w:r w:rsidRPr="00D91ED8">
        <w:rPr>
          <w:sz w:val="26"/>
          <w:szCs w:val="26"/>
        </w:rPr>
        <w:t>Заказчику</w:t>
      </w:r>
      <w:r w:rsidRPr="00D91ED8">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91ED8">
        <w:rPr>
          <w:sz w:val="26"/>
          <w:szCs w:val="26"/>
        </w:rPr>
        <w:t xml:space="preserve"> позднее </w:t>
      </w:r>
      <w:r w:rsidRPr="00DD6E28">
        <w:rPr>
          <w:sz w:val="26"/>
          <w:szCs w:val="26"/>
        </w:rPr>
        <w:t xml:space="preserve">5-ти рабочих дней после таких изменений предоставлять информацию о таких изменениях по форме, приведенной в </w:t>
      </w:r>
      <w:r w:rsidRPr="00280557">
        <w:rPr>
          <w:bCs/>
          <w:sz w:val="26"/>
          <w:szCs w:val="26"/>
        </w:rPr>
        <w:t>Приложени</w:t>
      </w:r>
      <w:r>
        <w:rPr>
          <w:bCs/>
          <w:sz w:val="26"/>
          <w:szCs w:val="26"/>
        </w:rPr>
        <w:t>и</w:t>
      </w:r>
      <w:r w:rsidRPr="00280557">
        <w:rPr>
          <w:bCs/>
          <w:sz w:val="26"/>
          <w:szCs w:val="26"/>
          <w:lang w:val="en-US"/>
        </w:rPr>
        <w:t> </w:t>
      </w:r>
      <w:r w:rsidRPr="00280557">
        <w:rPr>
          <w:bCs/>
          <w:sz w:val="26"/>
          <w:szCs w:val="26"/>
        </w:rPr>
        <w:t>№</w:t>
      </w:r>
      <w:r w:rsidR="00DC7CB5">
        <w:rPr>
          <w:bCs/>
          <w:sz w:val="26"/>
          <w:szCs w:val="26"/>
        </w:rPr>
        <w:t>6</w:t>
      </w:r>
      <w:r w:rsidRPr="00DD6E28">
        <w:rPr>
          <w:sz w:val="26"/>
          <w:szCs w:val="26"/>
        </w:rPr>
        <w:t xml:space="preserve"> к Договору, а также</w:t>
      </w:r>
      <w:r w:rsidRPr="004C58F4">
        <w:rPr>
          <w:sz w:val="26"/>
          <w:szCs w:val="26"/>
        </w:rPr>
        <w:t xml:space="preserve"> документы, подтверждающие такие изменения. В случае </w:t>
      </w:r>
      <w:r w:rsidR="000F2860" w:rsidRPr="004C58F4">
        <w:rPr>
          <w:sz w:val="26"/>
          <w:szCs w:val="26"/>
        </w:rPr>
        <w:t>непредставления</w:t>
      </w:r>
      <w:r w:rsidRPr="004C58F4">
        <w:rPr>
          <w:sz w:val="26"/>
          <w:szCs w:val="26"/>
        </w:rPr>
        <w:t xml:space="preserve"> </w:t>
      </w:r>
      <w:r w:rsidRPr="00D91ED8">
        <w:rPr>
          <w:color w:val="000000"/>
          <w:sz w:val="26"/>
          <w:szCs w:val="26"/>
        </w:rPr>
        <w:t>Подрядчик</w:t>
      </w:r>
      <w:r w:rsidRPr="004C58F4">
        <w:rPr>
          <w:sz w:val="26"/>
          <w:szCs w:val="26"/>
        </w:rPr>
        <w:t xml:space="preserve">ом указанной информации и документов в срок, предусмотренный настоящим пунктом, </w:t>
      </w:r>
      <w:r>
        <w:rPr>
          <w:sz w:val="26"/>
          <w:szCs w:val="26"/>
        </w:rPr>
        <w:t>Заказчик</w:t>
      </w:r>
      <w:r w:rsidRPr="004C58F4">
        <w:rPr>
          <w:sz w:val="26"/>
          <w:szCs w:val="26"/>
        </w:rPr>
        <w:t xml:space="preserve"> вправе расторгнуть Договор путем одностороннего внесудебного отказа от исполнения обязательств.</w:t>
      </w:r>
      <w:r>
        <w:rPr>
          <w:sz w:val="26"/>
          <w:szCs w:val="26"/>
        </w:rPr>
        <w:t xml:space="preserve"> Заказчик </w:t>
      </w:r>
      <w:r w:rsidRPr="00DD6E28">
        <w:rPr>
          <w:sz w:val="26"/>
          <w:szCs w:val="26"/>
        </w:rPr>
        <w:t xml:space="preserve">вправе в одностороннем порядке изменить форму предоставления информации, приведенную в </w:t>
      </w:r>
      <w:r w:rsidRPr="00280557">
        <w:rPr>
          <w:bCs/>
          <w:sz w:val="26"/>
          <w:szCs w:val="26"/>
        </w:rPr>
        <w:t>Приложени</w:t>
      </w:r>
      <w:r>
        <w:rPr>
          <w:bCs/>
          <w:sz w:val="26"/>
          <w:szCs w:val="26"/>
        </w:rPr>
        <w:t>и</w:t>
      </w:r>
      <w:r w:rsidRPr="00280557">
        <w:rPr>
          <w:bCs/>
          <w:sz w:val="26"/>
          <w:szCs w:val="26"/>
          <w:lang w:val="en-US"/>
        </w:rPr>
        <w:t> </w:t>
      </w:r>
      <w:r w:rsidRPr="00280557">
        <w:rPr>
          <w:bCs/>
          <w:sz w:val="26"/>
          <w:szCs w:val="26"/>
        </w:rPr>
        <w:t>№</w:t>
      </w:r>
      <w:r w:rsidR="00DC7CB5">
        <w:rPr>
          <w:bCs/>
          <w:sz w:val="26"/>
          <w:szCs w:val="26"/>
        </w:rPr>
        <w:t>6</w:t>
      </w:r>
      <w:r w:rsidR="00DC7CB5" w:rsidRPr="00DD6E28">
        <w:rPr>
          <w:sz w:val="26"/>
          <w:szCs w:val="26"/>
        </w:rPr>
        <w:t xml:space="preserve"> к</w:t>
      </w:r>
      <w:r w:rsidRPr="00DD6E28">
        <w:rPr>
          <w:sz w:val="26"/>
          <w:szCs w:val="26"/>
        </w:rPr>
        <w:t xml:space="preserve"> Договору</w:t>
      </w:r>
      <w:r>
        <w:rPr>
          <w:sz w:val="26"/>
          <w:szCs w:val="26"/>
        </w:rPr>
        <w:t>,</w:t>
      </w:r>
      <w:r w:rsidRPr="00DD6E28">
        <w:rPr>
          <w:sz w:val="26"/>
          <w:szCs w:val="26"/>
        </w:rPr>
        <w:t xml:space="preserve"> предварительно уведомив об этом</w:t>
      </w:r>
      <w:r>
        <w:rPr>
          <w:sz w:val="26"/>
          <w:szCs w:val="26"/>
        </w:rPr>
        <w:t xml:space="preserve"> </w:t>
      </w:r>
      <w:r w:rsidRPr="00D91ED8">
        <w:rPr>
          <w:color w:val="000000"/>
          <w:sz w:val="26"/>
          <w:szCs w:val="26"/>
        </w:rPr>
        <w:t>Подрядчик</w:t>
      </w:r>
      <w:r w:rsidR="00E17A00">
        <w:rPr>
          <w:sz w:val="26"/>
          <w:szCs w:val="26"/>
        </w:rPr>
        <w:t>а</w:t>
      </w:r>
      <w:r w:rsidRPr="00D91ED8">
        <w:rPr>
          <w:sz w:val="26"/>
          <w:szCs w:val="26"/>
        </w:rPr>
        <w:t>.</w:t>
      </w:r>
    </w:p>
    <w:permEnd w:id="34"/>
    <w:p w:rsidR="007E4F5A" w:rsidRPr="000C3100" w:rsidRDefault="007E4F5A" w:rsidP="00611277">
      <w:pPr>
        <w:widowControl w:val="0"/>
        <w:suppressAutoHyphens/>
        <w:ind w:firstLine="851"/>
        <w:jc w:val="both"/>
        <w:rPr>
          <w:sz w:val="26"/>
          <w:szCs w:val="26"/>
        </w:rPr>
      </w:pPr>
    </w:p>
    <w:p w:rsidR="007E4F5A" w:rsidRPr="000C3100" w:rsidRDefault="007E4F5A" w:rsidP="00110789">
      <w:pPr>
        <w:widowControl w:val="0"/>
        <w:suppressAutoHyphens/>
        <w:jc w:val="both"/>
        <w:rPr>
          <w:b/>
          <w:bCs/>
          <w:sz w:val="26"/>
          <w:szCs w:val="26"/>
        </w:rPr>
      </w:pPr>
    </w:p>
    <w:p w:rsidR="007E4F5A" w:rsidRPr="000C3100" w:rsidRDefault="007E4F5A" w:rsidP="00354CB8">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 Производство Рабо</w:t>
      </w:r>
      <w:proofErr w:type="gramStart"/>
      <w:r w:rsidRPr="000C3100">
        <w:rPr>
          <w:b/>
          <w:bCs/>
          <w:sz w:val="26"/>
          <w:szCs w:val="26"/>
        </w:rPr>
        <w:t>т</w:t>
      </w:r>
      <w:permStart w:id="35" w:edGrp="everyone"/>
      <w:r w:rsidRPr="000C3100">
        <w:rPr>
          <w:b/>
          <w:i/>
          <w:sz w:val="26"/>
        </w:rPr>
        <w:t>[</w:t>
      </w:r>
      <w:proofErr w:type="gramEnd"/>
      <w:r w:rsidRPr="000C3100">
        <w:rPr>
          <w:b/>
          <w:i/>
          <w:sz w:val="26"/>
        </w:rPr>
        <w:t>и оказание Услуг]</w:t>
      </w:r>
      <w:permEnd w:id="35"/>
    </w:p>
    <w:p w:rsidR="007E4F5A" w:rsidRPr="000C3100" w:rsidRDefault="007E4F5A" w:rsidP="00B06C21">
      <w:pPr>
        <w:autoSpaceDE w:val="0"/>
        <w:autoSpaceDN w:val="0"/>
        <w:adjustRightInd w:val="0"/>
        <w:spacing w:before="108" w:after="108"/>
        <w:ind w:left="900" w:hanging="333"/>
        <w:outlineLvl w:val="0"/>
        <w:rPr>
          <w:b/>
          <w:bCs/>
          <w:sz w:val="26"/>
          <w:szCs w:val="26"/>
        </w:rPr>
      </w:pPr>
      <w:r w:rsidRPr="000C3100">
        <w:rPr>
          <w:b/>
          <w:bCs/>
          <w:sz w:val="26"/>
          <w:szCs w:val="26"/>
        </w:rPr>
        <w:t xml:space="preserve">5.1. Производство Работ </w:t>
      </w:r>
    </w:p>
    <w:p w:rsidR="007E4F5A" w:rsidRPr="000C3100" w:rsidRDefault="007E4F5A" w:rsidP="00B06C21">
      <w:pPr>
        <w:tabs>
          <w:tab w:val="num" w:pos="2291"/>
        </w:tabs>
        <w:spacing w:before="120"/>
        <w:ind w:left="65" w:firstLine="502"/>
        <w:jc w:val="both"/>
        <w:rPr>
          <w:sz w:val="26"/>
          <w:szCs w:val="26"/>
        </w:rPr>
      </w:pPr>
      <w:r w:rsidRPr="000C3100">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7E4F5A" w:rsidRPr="000C3100" w:rsidRDefault="007E4F5A" w:rsidP="00B06C21">
      <w:pPr>
        <w:suppressAutoHyphens/>
        <w:spacing w:before="60"/>
        <w:ind w:firstLine="567"/>
        <w:jc w:val="both"/>
        <w:rPr>
          <w:sz w:val="26"/>
          <w:szCs w:val="26"/>
        </w:rPr>
      </w:pPr>
      <w:r w:rsidRPr="000C3100">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7E4F5A" w:rsidRPr="000C3100" w:rsidRDefault="007E4F5A" w:rsidP="00B06C21">
      <w:pPr>
        <w:spacing w:before="60"/>
        <w:ind w:firstLine="567"/>
        <w:jc w:val="both"/>
        <w:rPr>
          <w:sz w:val="26"/>
          <w:szCs w:val="26"/>
        </w:rPr>
      </w:pPr>
      <w:r w:rsidRPr="000C3100">
        <w:rPr>
          <w:sz w:val="26"/>
          <w:szCs w:val="26"/>
        </w:rPr>
        <w:t>5.1.2. В случае</w:t>
      </w:r>
      <w:proofErr w:type="gramStart"/>
      <w:r w:rsidRPr="000C3100">
        <w:rPr>
          <w:sz w:val="26"/>
          <w:szCs w:val="26"/>
        </w:rPr>
        <w:t>,</w:t>
      </w:r>
      <w:proofErr w:type="gramEnd"/>
      <w:r w:rsidRPr="000C3100">
        <w:rPr>
          <w:sz w:val="26"/>
          <w:szCs w:val="26"/>
        </w:rPr>
        <w:t xml:space="preserve"> если Заказчиком будут обнаружены некачественно выполненные Ра</w:t>
      </w:r>
      <w:r w:rsidR="003C6CEE">
        <w:rPr>
          <w:sz w:val="26"/>
          <w:szCs w:val="26"/>
        </w:rPr>
        <w:t>боты</w:t>
      </w:r>
      <w:r w:rsidRPr="000C3100">
        <w:rPr>
          <w:sz w:val="26"/>
          <w:szCs w:val="26"/>
        </w:rPr>
        <w:t>, то Подрядчик своими силами и без увеличения стоимости Работ обязан в указанный Заказчиком срок качественно переделать эти Работы.</w:t>
      </w:r>
    </w:p>
    <w:p w:rsidR="007E4F5A" w:rsidRPr="000C3100" w:rsidRDefault="007E4F5A" w:rsidP="00B06C21">
      <w:pPr>
        <w:suppressAutoHyphens/>
        <w:spacing w:before="60"/>
        <w:ind w:firstLine="567"/>
        <w:jc w:val="both"/>
        <w:rPr>
          <w:sz w:val="26"/>
          <w:szCs w:val="26"/>
        </w:rPr>
      </w:pPr>
      <w:r w:rsidRPr="000C3100">
        <w:rPr>
          <w:sz w:val="26"/>
          <w:szCs w:val="26"/>
        </w:rPr>
        <w:t>5.1.3. Подрядчик обязан немедленно предупредить Заказчика и до получения указаний приостановить выполнения Работ в случаях:</w:t>
      </w:r>
    </w:p>
    <w:p w:rsidR="007E4F5A" w:rsidRPr="000C3100" w:rsidRDefault="007E4F5A" w:rsidP="00B06C21">
      <w:pPr>
        <w:suppressAutoHyphens/>
        <w:spacing w:before="60"/>
        <w:ind w:firstLine="567"/>
        <w:jc w:val="both"/>
        <w:rPr>
          <w:sz w:val="26"/>
          <w:szCs w:val="26"/>
        </w:rPr>
      </w:pPr>
      <w:r w:rsidRPr="000C3100">
        <w:rPr>
          <w:sz w:val="26"/>
          <w:szCs w:val="26"/>
        </w:rPr>
        <w:lastRenderedPageBreak/>
        <w:t>- непригодности предоставленного Заказчиком</w:t>
      </w:r>
      <w:r w:rsidR="0034694A">
        <w:rPr>
          <w:sz w:val="26"/>
          <w:szCs w:val="26"/>
        </w:rPr>
        <w:t xml:space="preserve"> О</w:t>
      </w:r>
      <w:r w:rsidRPr="000C3100">
        <w:rPr>
          <w:sz w:val="26"/>
          <w:szCs w:val="26"/>
        </w:rPr>
        <w:t>борудования</w:t>
      </w:r>
      <w:r w:rsidR="0087372D">
        <w:rPr>
          <w:sz w:val="26"/>
          <w:szCs w:val="26"/>
        </w:rPr>
        <w:t xml:space="preserve"> и</w:t>
      </w:r>
      <w:r w:rsidR="00356EE8">
        <w:rPr>
          <w:sz w:val="26"/>
          <w:szCs w:val="26"/>
        </w:rPr>
        <w:t xml:space="preserve"> Материалов</w:t>
      </w:r>
      <w:r w:rsidRPr="000C3100">
        <w:rPr>
          <w:sz w:val="26"/>
          <w:szCs w:val="26"/>
        </w:rPr>
        <w:t>, недостатков в Проектной документации;</w:t>
      </w:r>
    </w:p>
    <w:p w:rsidR="007E4F5A" w:rsidRPr="000C3100" w:rsidRDefault="007E4F5A" w:rsidP="00B06C21">
      <w:pPr>
        <w:suppressAutoHyphens/>
        <w:spacing w:before="60"/>
        <w:ind w:firstLine="567"/>
        <w:jc w:val="both"/>
        <w:rPr>
          <w:sz w:val="26"/>
          <w:szCs w:val="26"/>
        </w:rPr>
      </w:pPr>
      <w:r w:rsidRPr="000C3100">
        <w:rPr>
          <w:sz w:val="26"/>
          <w:szCs w:val="26"/>
        </w:rPr>
        <w:t>- возможных неблагоприятных для Заказчика последствий выполнения Подрядчиком его указаний о способе выполнения Работ;</w:t>
      </w:r>
    </w:p>
    <w:p w:rsidR="007E4F5A" w:rsidRPr="000C3100" w:rsidRDefault="007E4F5A" w:rsidP="00B06C21">
      <w:pPr>
        <w:suppressAutoHyphens/>
        <w:spacing w:before="60"/>
        <w:ind w:firstLine="567"/>
        <w:jc w:val="both"/>
        <w:rPr>
          <w:sz w:val="26"/>
          <w:szCs w:val="26"/>
        </w:rPr>
      </w:pPr>
      <w:r w:rsidRPr="000C3100">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7E4F5A" w:rsidRPr="000C3100" w:rsidRDefault="007E4F5A" w:rsidP="00B06C21">
      <w:pPr>
        <w:spacing w:before="60"/>
        <w:ind w:firstLine="567"/>
        <w:jc w:val="both"/>
        <w:rPr>
          <w:sz w:val="26"/>
          <w:szCs w:val="26"/>
        </w:rPr>
      </w:pPr>
      <w:r w:rsidRPr="000C3100">
        <w:rPr>
          <w:sz w:val="26"/>
          <w:szCs w:val="26"/>
        </w:rPr>
        <w:t xml:space="preserve">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w:t>
      </w:r>
      <w:proofErr w:type="gramStart"/>
      <w:r w:rsidRPr="000C3100">
        <w:rPr>
          <w:sz w:val="26"/>
          <w:szCs w:val="26"/>
        </w:rPr>
        <w:t>Площадок</w:t>
      </w:r>
      <w:proofErr w:type="gramEnd"/>
      <w:r w:rsidRPr="000C3100">
        <w:rPr>
          <w:sz w:val="26"/>
          <w:szCs w:val="26"/>
        </w:rPr>
        <w:t xml:space="preserve"> принадлежащие ему строительные машины, оборудование, инструменты, приборы, инвентарь и пр.</w:t>
      </w:r>
    </w:p>
    <w:p w:rsidR="007E4F5A" w:rsidRPr="000C3100" w:rsidRDefault="007E4F5A" w:rsidP="00B06C21">
      <w:pPr>
        <w:widowControl w:val="0"/>
        <w:suppressAutoHyphens/>
        <w:spacing w:before="60"/>
        <w:ind w:firstLine="567"/>
        <w:jc w:val="both"/>
        <w:rPr>
          <w:sz w:val="26"/>
          <w:szCs w:val="26"/>
        </w:rPr>
      </w:pPr>
      <w:r w:rsidRPr="000C3100">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7E4F5A" w:rsidRPr="000C3100" w:rsidRDefault="007E4F5A" w:rsidP="00B06C21">
      <w:pPr>
        <w:autoSpaceDE w:val="0"/>
        <w:autoSpaceDN w:val="0"/>
        <w:adjustRightInd w:val="0"/>
        <w:spacing w:before="60" w:after="108"/>
        <w:ind w:firstLine="567"/>
        <w:jc w:val="both"/>
        <w:outlineLvl w:val="0"/>
        <w:rPr>
          <w:sz w:val="26"/>
        </w:rPr>
      </w:pPr>
      <w:r w:rsidRPr="000C3100">
        <w:rPr>
          <w:sz w:val="26"/>
        </w:rPr>
        <w:t xml:space="preserve">5.1.6. По окончании Работ Подрядчик обязуется передать Заказчику </w:t>
      </w:r>
      <w:r w:rsidR="0087372D">
        <w:rPr>
          <w:sz w:val="26"/>
        </w:rPr>
        <w:t>и</w:t>
      </w:r>
      <w:r w:rsidRPr="000C3100">
        <w:rPr>
          <w:sz w:val="26"/>
        </w:rPr>
        <w:t xml:space="preserve">сполнительной документации </w:t>
      </w:r>
      <w:r w:rsidR="00356EE8">
        <w:rPr>
          <w:sz w:val="26"/>
        </w:rPr>
        <w:t xml:space="preserve">(КИД) </w:t>
      </w:r>
      <w:r w:rsidRPr="000C3100">
        <w:rPr>
          <w:sz w:val="26"/>
        </w:rPr>
        <w:t>со всеми разрешениями, приложенными к ней</w:t>
      </w:r>
      <w:r w:rsidR="00356EE8">
        <w:rPr>
          <w:sz w:val="26"/>
        </w:rPr>
        <w:t>, согласно МР-2п</w:t>
      </w:r>
      <w:r w:rsidRPr="000C3100">
        <w:rPr>
          <w:sz w:val="26"/>
        </w:rPr>
        <w:t>.</w:t>
      </w:r>
    </w:p>
    <w:p w:rsidR="007E4F5A" w:rsidRPr="000C3100" w:rsidRDefault="007E4F5A" w:rsidP="00B06C21">
      <w:pPr>
        <w:autoSpaceDE w:val="0"/>
        <w:autoSpaceDN w:val="0"/>
        <w:adjustRightInd w:val="0"/>
        <w:spacing w:before="108" w:after="108"/>
        <w:ind w:firstLine="567"/>
        <w:jc w:val="both"/>
        <w:outlineLvl w:val="0"/>
        <w:rPr>
          <w:sz w:val="26"/>
        </w:rPr>
      </w:pPr>
      <w:r w:rsidRPr="000C3100">
        <w:rPr>
          <w:sz w:val="26"/>
          <w:szCs w:val="26"/>
        </w:rPr>
        <w:t>5.1.7. С момента начала Работ</w:t>
      </w:r>
      <w:r w:rsidRPr="000C3100">
        <w:rPr>
          <w:sz w:val="26"/>
        </w:rPr>
        <w:t xml:space="preserve"> Подрядчик обязан</w:t>
      </w:r>
      <w:r w:rsidRPr="000C3100">
        <w:rPr>
          <w:b/>
          <w:sz w:val="26"/>
        </w:rPr>
        <w:t xml:space="preserve"> с</w:t>
      </w:r>
      <w:r w:rsidRPr="000C3100">
        <w:rPr>
          <w:sz w:val="26"/>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7E4F5A" w:rsidRPr="000C3100" w:rsidRDefault="007E4F5A" w:rsidP="00B06C21">
      <w:pPr>
        <w:autoSpaceDE w:val="0"/>
        <w:autoSpaceDN w:val="0"/>
        <w:adjustRightInd w:val="0"/>
        <w:spacing w:before="108" w:after="108"/>
        <w:ind w:firstLine="567"/>
        <w:jc w:val="both"/>
        <w:outlineLvl w:val="0"/>
        <w:rPr>
          <w:sz w:val="26"/>
          <w:szCs w:val="26"/>
        </w:rPr>
      </w:pPr>
      <w:r w:rsidRPr="000C3100">
        <w:rPr>
          <w:sz w:val="26"/>
          <w:szCs w:val="26"/>
        </w:rPr>
        <w:t>5.1.8. С момента начала Работ и до их завершения Подрядчик ведет журнал производства Работ по форме, согласованной Сторонами.</w:t>
      </w:r>
    </w:p>
    <w:p w:rsidR="007E4F5A" w:rsidRPr="000C3100" w:rsidRDefault="007E4F5A" w:rsidP="00B06C21">
      <w:pPr>
        <w:autoSpaceDE w:val="0"/>
        <w:autoSpaceDN w:val="0"/>
        <w:adjustRightInd w:val="0"/>
        <w:spacing w:before="108" w:after="108"/>
        <w:ind w:firstLine="567"/>
        <w:jc w:val="both"/>
        <w:outlineLvl w:val="0"/>
        <w:rPr>
          <w:sz w:val="26"/>
          <w:szCs w:val="26"/>
        </w:rPr>
      </w:pPr>
      <w:r w:rsidRPr="000C3100">
        <w:rPr>
          <w:sz w:val="26"/>
          <w:szCs w:val="26"/>
        </w:rPr>
        <w:t>5.1.9.</w:t>
      </w:r>
      <w:r w:rsidRPr="000C3100">
        <w:rPr>
          <w:b/>
          <w:sz w:val="26"/>
          <w:szCs w:val="26"/>
        </w:rPr>
        <w:t xml:space="preserve"> </w:t>
      </w:r>
      <w:r w:rsidRPr="000C3100">
        <w:rPr>
          <w:sz w:val="26"/>
          <w:szCs w:val="26"/>
        </w:rPr>
        <w:t xml:space="preserve">Подрядчик от имени Заказчика осуществляет документальное оформление прав Заказчика на земельные участки и/или объекты инфраструктуры (опоры ВЛЭП, здания, сооружения и т.д.), а также получение разрешений на строительство и ввода в эксплуатацию на всей территории, где </w:t>
      </w:r>
      <w:proofErr w:type="gramStart"/>
      <w:r w:rsidRPr="000C3100">
        <w:rPr>
          <w:sz w:val="26"/>
          <w:szCs w:val="26"/>
        </w:rPr>
        <w:t>планировалось</w:t>
      </w:r>
      <w:proofErr w:type="gramEnd"/>
      <w:r w:rsidRPr="000C3100">
        <w:rPr>
          <w:sz w:val="26"/>
          <w:szCs w:val="26"/>
        </w:rPr>
        <w:t xml:space="preserve"> и велись Работы, в соответствии с условиями настоящего Договора, Проектной документации и требованиями нормативных актов, а также осуществляет все иные действия и формальности, необходимые для выдачи на имя Заказчика уполномоченными органами и организациями всех необходимых документов и согласований, достаточных </w:t>
      </w:r>
      <w:permStart w:id="36" w:edGrp="everyone"/>
      <w:r w:rsidRPr="000C3100">
        <w:rPr>
          <w:sz w:val="26"/>
          <w:szCs w:val="26"/>
        </w:rPr>
        <w:t xml:space="preserve"> </w:t>
      </w:r>
      <w:permEnd w:id="36"/>
      <w:r w:rsidRPr="000C3100">
        <w:rPr>
          <w:sz w:val="26"/>
          <w:szCs w:val="26"/>
        </w:rPr>
        <w:t>после завершения Работ.</w:t>
      </w:r>
    </w:p>
    <w:p w:rsidR="007E4F5A" w:rsidRPr="000C3100" w:rsidRDefault="007E4F5A" w:rsidP="00B239A9">
      <w:pPr>
        <w:autoSpaceDE w:val="0"/>
        <w:autoSpaceDN w:val="0"/>
        <w:adjustRightInd w:val="0"/>
        <w:spacing w:before="108" w:after="108"/>
        <w:ind w:firstLine="900"/>
        <w:jc w:val="both"/>
        <w:outlineLvl w:val="0"/>
        <w:rPr>
          <w:sz w:val="26"/>
          <w:szCs w:val="26"/>
        </w:rPr>
      </w:pPr>
    </w:p>
    <w:p w:rsidR="007E4F5A" w:rsidRPr="000C3100" w:rsidRDefault="007E7876" w:rsidP="00411152">
      <w:pPr>
        <w:numPr>
          <w:ilvl w:val="0"/>
          <w:numId w:val="4"/>
        </w:numPr>
        <w:autoSpaceDE w:val="0"/>
        <w:autoSpaceDN w:val="0"/>
        <w:adjustRightInd w:val="0"/>
        <w:spacing w:before="108" w:after="108"/>
        <w:jc w:val="center"/>
        <w:outlineLvl w:val="0"/>
        <w:rPr>
          <w:b/>
          <w:bCs/>
          <w:sz w:val="26"/>
          <w:szCs w:val="26"/>
        </w:rPr>
      </w:pPr>
      <w:permStart w:id="37" w:edGrp="everyone"/>
      <w:r w:rsidRPr="000C3100" w:rsidDel="007E7876">
        <w:rPr>
          <w:b/>
          <w:i/>
          <w:sz w:val="26"/>
        </w:rPr>
        <w:t xml:space="preserve"> </w:t>
      </w:r>
      <w:permEnd w:id="37"/>
      <w:r w:rsidR="007E4F5A" w:rsidRPr="000C3100">
        <w:rPr>
          <w:b/>
          <w:bCs/>
          <w:sz w:val="26"/>
          <w:szCs w:val="26"/>
        </w:rPr>
        <w:t xml:space="preserve">Гарантии качества на выполненные Работы </w:t>
      </w:r>
      <w:permStart w:id="38" w:edGrp="everyone"/>
    </w:p>
    <w:permEnd w:id="38"/>
    <w:p w:rsidR="007E4F5A" w:rsidRPr="000C3100" w:rsidRDefault="007E4F5A" w:rsidP="00E21906">
      <w:pPr>
        <w:autoSpaceDE w:val="0"/>
        <w:autoSpaceDN w:val="0"/>
        <w:adjustRightInd w:val="0"/>
        <w:ind w:firstLine="540"/>
        <w:jc w:val="both"/>
        <w:rPr>
          <w:sz w:val="26"/>
          <w:szCs w:val="26"/>
        </w:rPr>
      </w:pPr>
      <w:r w:rsidRPr="000C3100">
        <w:rPr>
          <w:sz w:val="26"/>
          <w:szCs w:val="26"/>
        </w:rPr>
        <w:t>6.1. Гарантии качества распространяются на Работы, выполненные Подрядчиком по Договору</w:t>
      </w:r>
      <w:r w:rsidR="0080165E">
        <w:rPr>
          <w:sz w:val="26"/>
          <w:szCs w:val="26"/>
        </w:rPr>
        <w:t>.</w:t>
      </w:r>
    </w:p>
    <w:p w:rsidR="007E4F5A" w:rsidRPr="000C3100" w:rsidRDefault="007E4F5A" w:rsidP="00E21906">
      <w:pPr>
        <w:autoSpaceDE w:val="0"/>
        <w:autoSpaceDN w:val="0"/>
        <w:adjustRightInd w:val="0"/>
        <w:ind w:firstLine="540"/>
        <w:jc w:val="both"/>
        <w:rPr>
          <w:sz w:val="26"/>
          <w:szCs w:val="26"/>
        </w:rPr>
      </w:pPr>
      <w:r w:rsidRPr="000C3100">
        <w:rPr>
          <w:sz w:val="26"/>
          <w:szCs w:val="26"/>
        </w:rPr>
        <w:t xml:space="preserve">6.2. Гарантийный срок на выполненные Работы составляет </w:t>
      </w:r>
      <w:permStart w:id="39" w:edGrp="everyone"/>
      <w:r w:rsidRPr="000C3100">
        <w:rPr>
          <w:sz w:val="26"/>
          <w:szCs w:val="26"/>
        </w:rPr>
        <w:t>_</w:t>
      </w:r>
      <w:r w:rsidR="0059519F">
        <w:rPr>
          <w:sz w:val="26"/>
          <w:szCs w:val="26"/>
        </w:rPr>
        <w:t>24</w:t>
      </w:r>
      <w:r w:rsidRPr="000C3100">
        <w:rPr>
          <w:sz w:val="26"/>
          <w:szCs w:val="26"/>
        </w:rPr>
        <w:t>_</w:t>
      </w:r>
      <w:permEnd w:id="39"/>
      <w:r w:rsidRPr="000C3100">
        <w:rPr>
          <w:sz w:val="26"/>
          <w:szCs w:val="26"/>
        </w:rPr>
        <w:t xml:space="preserve">  (</w:t>
      </w:r>
      <w:permStart w:id="40" w:edGrp="everyone"/>
      <w:r w:rsidR="0059519F">
        <w:rPr>
          <w:sz w:val="26"/>
          <w:szCs w:val="26"/>
        </w:rPr>
        <w:t>двадцать ч</w:t>
      </w:r>
      <w:r w:rsidR="0080165E">
        <w:rPr>
          <w:sz w:val="26"/>
          <w:szCs w:val="26"/>
        </w:rPr>
        <w:t>е</w:t>
      </w:r>
      <w:r w:rsidR="0059519F">
        <w:rPr>
          <w:sz w:val="26"/>
          <w:szCs w:val="26"/>
        </w:rPr>
        <w:t>тыре</w:t>
      </w:r>
      <w:permEnd w:id="40"/>
      <w:r w:rsidRPr="000C3100">
        <w:rPr>
          <w:sz w:val="26"/>
          <w:szCs w:val="26"/>
        </w:rPr>
        <w:t>) месяц</w:t>
      </w:r>
      <w:r w:rsidR="0059519F">
        <w:rPr>
          <w:sz w:val="26"/>
          <w:szCs w:val="26"/>
        </w:rPr>
        <w:t>а</w:t>
      </w:r>
      <w:r w:rsidRPr="000C3100">
        <w:rPr>
          <w:sz w:val="26"/>
          <w:szCs w:val="26"/>
        </w:rPr>
        <w:t xml:space="preserve"> </w:t>
      </w:r>
      <w:proofErr w:type="gramStart"/>
      <w:r w:rsidRPr="000C3100">
        <w:rPr>
          <w:sz w:val="26"/>
          <w:szCs w:val="26"/>
        </w:rPr>
        <w:t>с даты подписания</w:t>
      </w:r>
      <w:proofErr w:type="gramEnd"/>
      <w:r w:rsidRPr="000C3100">
        <w:rPr>
          <w:sz w:val="26"/>
          <w:szCs w:val="26"/>
        </w:rPr>
        <w:t xml:space="preserve"> </w:t>
      </w:r>
      <w:r w:rsidR="0032339A" w:rsidRPr="00F535CF">
        <w:rPr>
          <w:sz w:val="26"/>
          <w:szCs w:val="26"/>
        </w:rPr>
        <w:t>Акт</w:t>
      </w:r>
      <w:r w:rsidR="0032339A">
        <w:rPr>
          <w:sz w:val="26"/>
          <w:szCs w:val="26"/>
        </w:rPr>
        <w:t>а</w:t>
      </w:r>
      <w:r w:rsidR="0032339A" w:rsidRPr="00F535CF">
        <w:rPr>
          <w:sz w:val="26"/>
          <w:szCs w:val="26"/>
        </w:rPr>
        <w:t xml:space="preserve"> приемки законченного капитальным строительством</w:t>
      </w:r>
      <w:r w:rsidR="0032339A">
        <w:rPr>
          <w:sz w:val="26"/>
          <w:szCs w:val="26"/>
        </w:rPr>
        <w:t xml:space="preserve"> </w:t>
      </w:r>
      <w:r w:rsidR="0032339A" w:rsidRPr="00F535CF">
        <w:rPr>
          <w:sz w:val="26"/>
          <w:szCs w:val="26"/>
        </w:rPr>
        <w:t xml:space="preserve">Объекта </w:t>
      </w:r>
      <w:r w:rsidR="0032339A">
        <w:rPr>
          <w:sz w:val="26"/>
          <w:szCs w:val="26"/>
        </w:rPr>
        <w:t>(</w:t>
      </w:r>
      <w:r w:rsidR="0032339A" w:rsidRPr="00311A75">
        <w:rPr>
          <w:sz w:val="26"/>
          <w:szCs w:val="26"/>
        </w:rPr>
        <w:t>Этап</w:t>
      </w:r>
      <w:r w:rsidR="0032339A">
        <w:rPr>
          <w:sz w:val="26"/>
          <w:szCs w:val="26"/>
        </w:rPr>
        <w:t xml:space="preserve">а </w:t>
      </w:r>
      <w:r w:rsidR="0032339A" w:rsidRPr="00311A75">
        <w:rPr>
          <w:sz w:val="26"/>
          <w:szCs w:val="26"/>
        </w:rPr>
        <w:t>строительства</w:t>
      </w:r>
      <w:r w:rsidR="0032339A">
        <w:rPr>
          <w:sz w:val="26"/>
          <w:szCs w:val="26"/>
        </w:rPr>
        <w:t xml:space="preserve">) </w:t>
      </w:r>
      <w:r w:rsidR="0032339A" w:rsidRPr="00F535CF">
        <w:rPr>
          <w:sz w:val="26"/>
          <w:szCs w:val="26"/>
        </w:rPr>
        <w:t>приём</w:t>
      </w:r>
      <w:r w:rsidR="0032339A">
        <w:rPr>
          <w:sz w:val="26"/>
          <w:szCs w:val="26"/>
        </w:rPr>
        <w:t>очной комиссией (</w:t>
      </w:r>
      <w:r w:rsidR="0032339A" w:rsidRPr="00F535CF">
        <w:rPr>
          <w:sz w:val="26"/>
          <w:szCs w:val="26"/>
        </w:rPr>
        <w:t>по форме КС-14).</w:t>
      </w:r>
      <w:r w:rsidR="0080165E">
        <w:rPr>
          <w:sz w:val="26"/>
          <w:szCs w:val="26"/>
        </w:rPr>
        <w:t xml:space="preserve"> </w:t>
      </w:r>
      <w:r w:rsidRPr="000C3100">
        <w:rPr>
          <w:sz w:val="26"/>
          <w:szCs w:val="26"/>
        </w:rPr>
        <w:t xml:space="preserve">Подрядчиком и Заказчиком (в случае если Акт приемки Объекта подписан с замечаниями – </w:t>
      </w:r>
      <w:proofErr w:type="gramStart"/>
      <w:r w:rsidRPr="000C3100">
        <w:rPr>
          <w:sz w:val="26"/>
          <w:szCs w:val="26"/>
        </w:rPr>
        <w:t>с даты подписания</w:t>
      </w:r>
      <w:proofErr w:type="gramEnd"/>
      <w:r w:rsidRPr="000C3100">
        <w:rPr>
          <w:sz w:val="26"/>
          <w:szCs w:val="26"/>
        </w:rPr>
        <w:t xml:space="preserve"> Сторонами ведомости устранения замечаний).</w:t>
      </w:r>
    </w:p>
    <w:p w:rsidR="007E4F5A" w:rsidRPr="000C3100" w:rsidRDefault="007E4F5A" w:rsidP="00E21906">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ab/>
        <w:t>6.3. Если в период гарантийной эксплуатации Объекта обнаружатся недостатки и/или дефекты в выполненных Работах</w:t>
      </w:r>
      <w:proofErr w:type="gramStart"/>
      <w:r w:rsidRPr="000C3100">
        <w:rPr>
          <w:rFonts w:ascii="Times New Roman" w:hAnsi="Times New Roman"/>
          <w:b w:val="0"/>
          <w:bCs w:val="0"/>
          <w:i w:val="0"/>
          <w:iCs w:val="0"/>
          <w:sz w:val="26"/>
          <w:szCs w:val="26"/>
        </w:rPr>
        <w:t>,</w:t>
      </w:r>
      <w:permStart w:id="41" w:edGrp="everyone"/>
      <w:r w:rsidRPr="000C3100">
        <w:rPr>
          <w:rFonts w:ascii="Times New Roman" w:hAnsi="Times New Roman"/>
          <w:b w:val="0"/>
          <w:sz w:val="26"/>
        </w:rPr>
        <w:t>[</w:t>
      </w:r>
      <w:proofErr w:type="gramEnd"/>
      <w:r w:rsidRPr="000C3100">
        <w:rPr>
          <w:rFonts w:ascii="Times New Roman" w:hAnsi="Times New Roman"/>
          <w:b w:val="0"/>
          <w:sz w:val="26"/>
        </w:rPr>
        <w:t>]</w:t>
      </w:r>
      <w:permEnd w:id="41"/>
      <w:r w:rsidRPr="000C3100">
        <w:rPr>
          <w:rFonts w:ascii="Times New Roman" w:hAnsi="Times New Roman"/>
          <w:b w:val="0"/>
          <w:bCs w:val="0"/>
          <w:i w:val="0"/>
          <w:iCs w:val="0"/>
          <w:sz w:val="26"/>
          <w:szCs w:val="26"/>
        </w:rPr>
        <w:t xml:space="preserve">, допущенные по вине Подрядчика/субподрядчика, то Подрядчик обязан их устранить за свой счет и в </w:t>
      </w:r>
      <w:r w:rsidRPr="000C3100">
        <w:rPr>
          <w:rFonts w:ascii="Times New Roman" w:hAnsi="Times New Roman"/>
          <w:b w:val="0"/>
          <w:bCs w:val="0"/>
          <w:i w:val="0"/>
          <w:iCs w:val="0"/>
          <w:sz w:val="26"/>
          <w:szCs w:val="26"/>
        </w:rPr>
        <w:lastRenderedPageBreak/>
        <w:t>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bCs w:val="0"/>
          <w:i w:val="0"/>
          <w:iCs w:val="0"/>
          <w:sz w:val="26"/>
          <w:szCs w:val="26"/>
        </w:rPr>
        <w:t xml:space="preserve">6.4. Если Сторонами не будет согласовано иначе, </w:t>
      </w:r>
      <w:r w:rsidRPr="000C3100">
        <w:rPr>
          <w:rFonts w:ascii="Times New Roman" w:hAnsi="Times New Roman"/>
          <w:b w:val="0"/>
          <w:i w:val="0"/>
          <w:sz w:val="26"/>
        </w:rPr>
        <w:t xml:space="preserve">Подрядчик обязан устранить такие недостатки и/или дефекты за свой счет не позднее </w:t>
      </w:r>
      <w:permStart w:id="42" w:edGrp="everyone"/>
      <w:r w:rsidR="0059519F">
        <w:rPr>
          <w:rFonts w:ascii="Times New Roman" w:hAnsi="Times New Roman"/>
          <w:b w:val="0"/>
          <w:i w:val="0"/>
          <w:sz w:val="26"/>
        </w:rPr>
        <w:t>5</w:t>
      </w:r>
      <w:r w:rsidRPr="000C3100">
        <w:rPr>
          <w:rFonts w:ascii="Times New Roman" w:hAnsi="Times New Roman"/>
          <w:b w:val="0"/>
          <w:i w:val="0"/>
          <w:sz w:val="26"/>
        </w:rPr>
        <w:t>_</w:t>
      </w:r>
      <w:permEnd w:id="42"/>
      <w:r w:rsidRPr="000C3100">
        <w:rPr>
          <w:rFonts w:ascii="Times New Roman" w:hAnsi="Times New Roman"/>
          <w:b w:val="0"/>
          <w:i w:val="0"/>
          <w:sz w:val="26"/>
        </w:rPr>
        <w:t> (</w:t>
      </w:r>
      <w:permStart w:id="43" w:edGrp="everyone"/>
      <w:proofErr w:type="spellStart"/>
      <w:r w:rsidRPr="000C3100">
        <w:rPr>
          <w:rFonts w:ascii="Times New Roman" w:hAnsi="Times New Roman"/>
          <w:b w:val="0"/>
          <w:i w:val="0"/>
          <w:sz w:val="26"/>
        </w:rPr>
        <w:t>_</w:t>
      </w:r>
      <w:r w:rsidR="0059519F">
        <w:rPr>
          <w:rFonts w:ascii="Times New Roman" w:hAnsi="Times New Roman"/>
          <w:b w:val="0"/>
          <w:i w:val="0"/>
          <w:sz w:val="26"/>
        </w:rPr>
        <w:t>пяти</w:t>
      </w:r>
      <w:permEnd w:id="43"/>
      <w:proofErr w:type="spellEnd"/>
      <w:r w:rsidRPr="000C3100">
        <w:rPr>
          <w:rFonts w:ascii="Times New Roman" w:hAnsi="Times New Roman"/>
          <w:b w:val="0"/>
          <w:i w:val="0"/>
          <w:sz w:val="26"/>
        </w:rPr>
        <w:t>) рабочих дней со дня получения письменного уведомления Заказчика об их обнаружении.</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7E4F5A" w:rsidRPr="000C3100" w:rsidRDefault="007E4F5A" w:rsidP="00330DF5">
      <w:pPr>
        <w:ind w:firstLine="567"/>
        <w:jc w:val="both"/>
        <w:rPr>
          <w:sz w:val="26"/>
          <w:szCs w:val="26"/>
        </w:rPr>
      </w:pPr>
      <w:r w:rsidRPr="000C3100">
        <w:rPr>
          <w:sz w:val="26"/>
          <w:szCs w:val="26"/>
        </w:rPr>
        <w:t>6.7. В том случае если будут выявлены недостатки и/или дефекты в выполненных Работах</w:t>
      </w:r>
      <w:r w:rsidRPr="000C3100">
        <w:rPr>
          <w:i/>
          <w:sz w:val="26"/>
        </w:rPr>
        <w:t xml:space="preserve">, </w:t>
      </w:r>
      <w:r w:rsidRPr="000C3100">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7E4F5A" w:rsidRPr="000C3100" w:rsidRDefault="007E4F5A" w:rsidP="00330DF5">
      <w:pPr>
        <w:spacing w:before="60"/>
        <w:ind w:firstLine="567"/>
        <w:jc w:val="both"/>
        <w:rPr>
          <w:sz w:val="26"/>
          <w:szCs w:val="26"/>
        </w:rPr>
      </w:pPr>
      <w:r w:rsidRPr="000C3100">
        <w:rPr>
          <w:sz w:val="26"/>
          <w:szCs w:val="26"/>
        </w:rPr>
        <w:t xml:space="preserve">6.8. Подрядчик гарантирует выполнение Работ  в соответствии с требованиями действующих нормативных актов, Проектной документации, условиями настоящего Договора. </w:t>
      </w:r>
    </w:p>
    <w:p w:rsidR="007E4F5A" w:rsidRPr="000C3100" w:rsidRDefault="007E4F5A" w:rsidP="00E21906">
      <w:pPr>
        <w:autoSpaceDE w:val="0"/>
        <w:autoSpaceDN w:val="0"/>
        <w:adjustRightInd w:val="0"/>
        <w:spacing w:before="108" w:after="108"/>
        <w:ind w:left="900"/>
        <w:outlineLvl w:val="0"/>
        <w:rPr>
          <w:b/>
          <w:bCs/>
          <w:sz w:val="26"/>
          <w:szCs w:val="26"/>
        </w:rPr>
      </w:pPr>
    </w:p>
    <w:p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 xml:space="preserve">Обеспечение выполнения Работ Материалами, Оборудованием </w:t>
      </w:r>
    </w:p>
    <w:p w:rsidR="008E428A" w:rsidRPr="00CA32F9" w:rsidRDefault="00D02E58" w:rsidP="008E428A">
      <w:pPr>
        <w:pStyle w:val="23"/>
        <w:rPr>
          <w:sz w:val="26"/>
          <w:szCs w:val="26"/>
        </w:rPr>
      </w:pPr>
      <w:r w:rsidRPr="00CA32F9">
        <w:rPr>
          <w:sz w:val="26"/>
          <w:szCs w:val="26"/>
        </w:rPr>
        <w:t xml:space="preserve">7.1. </w:t>
      </w:r>
      <w:r w:rsidR="00096750" w:rsidRPr="00CA32F9">
        <w:rPr>
          <w:sz w:val="26"/>
          <w:szCs w:val="26"/>
        </w:rPr>
        <w:t>Основные строительные м</w:t>
      </w:r>
      <w:r w:rsidR="008E428A" w:rsidRPr="00CA32F9">
        <w:rPr>
          <w:sz w:val="26"/>
          <w:szCs w:val="26"/>
        </w:rPr>
        <w:t>атериалы</w:t>
      </w:r>
      <w:r w:rsidR="00096750" w:rsidRPr="00CA32F9">
        <w:rPr>
          <w:sz w:val="26"/>
          <w:szCs w:val="26"/>
        </w:rPr>
        <w:t xml:space="preserve"> (не учтенные в </w:t>
      </w:r>
      <w:proofErr w:type="spellStart"/>
      <w:r w:rsidR="00096750" w:rsidRPr="00CA32F9">
        <w:rPr>
          <w:sz w:val="26"/>
          <w:szCs w:val="26"/>
        </w:rPr>
        <w:t>ТЕРм</w:t>
      </w:r>
      <w:proofErr w:type="spellEnd"/>
      <w:r w:rsidR="00096750" w:rsidRPr="00CA32F9">
        <w:rPr>
          <w:sz w:val="26"/>
          <w:szCs w:val="26"/>
        </w:rPr>
        <w:t xml:space="preserve"> и </w:t>
      </w:r>
      <w:proofErr w:type="spellStart"/>
      <w:r w:rsidR="00096750" w:rsidRPr="00CA32F9">
        <w:rPr>
          <w:sz w:val="26"/>
          <w:szCs w:val="26"/>
        </w:rPr>
        <w:t>ФЕРм</w:t>
      </w:r>
      <w:proofErr w:type="spellEnd"/>
      <w:r w:rsidR="00096750" w:rsidRPr="00CA32F9">
        <w:rPr>
          <w:sz w:val="26"/>
          <w:szCs w:val="26"/>
        </w:rPr>
        <w:t>)</w:t>
      </w:r>
      <w:r w:rsidR="008E428A" w:rsidRPr="00CA32F9">
        <w:rPr>
          <w:sz w:val="26"/>
          <w:szCs w:val="26"/>
        </w:rPr>
        <w:t xml:space="preserve"> для выполнения работ предоставляются </w:t>
      </w:r>
      <w:r w:rsidR="00096750" w:rsidRPr="00CA32F9">
        <w:rPr>
          <w:sz w:val="26"/>
          <w:szCs w:val="26"/>
        </w:rPr>
        <w:t xml:space="preserve">Подрядчику </w:t>
      </w:r>
      <w:r w:rsidR="008E428A" w:rsidRPr="00CA32F9">
        <w:rPr>
          <w:sz w:val="26"/>
          <w:szCs w:val="26"/>
        </w:rPr>
        <w:t>Заказчиком</w:t>
      </w:r>
      <w:r w:rsidR="00096750" w:rsidRPr="00CA32F9">
        <w:rPr>
          <w:sz w:val="26"/>
          <w:szCs w:val="26"/>
        </w:rPr>
        <w:t xml:space="preserve"> оформлением накладной на отпуск материалов на сторону по форме М-15</w:t>
      </w:r>
      <w:r w:rsidR="008E428A" w:rsidRPr="00CA32F9">
        <w:rPr>
          <w:sz w:val="26"/>
          <w:szCs w:val="26"/>
        </w:rPr>
        <w:t xml:space="preserve">.  </w:t>
      </w:r>
      <w:proofErr w:type="gramStart"/>
      <w:r w:rsidR="008E428A" w:rsidRPr="00CA32F9">
        <w:rPr>
          <w:sz w:val="26"/>
          <w:szCs w:val="26"/>
          <w:lang w:eastAsia="ar-SA"/>
        </w:rPr>
        <w:t xml:space="preserve">Перечень и стоимость </w:t>
      </w:r>
      <w:r w:rsidR="00096750" w:rsidRPr="00CA32F9">
        <w:rPr>
          <w:sz w:val="26"/>
          <w:szCs w:val="26"/>
          <w:lang w:eastAsia="ar-SA"/>
        </w:rPr>
        <w:t xml:space="preserve">основных </w:t>
      </w:r>
      <w:r w:rsidR="008E428A" w:rsidRPr="00CA32F9">
        <w:rPr>
          <w:sz w:val="26"/>
          <w:szCs w:val="26"/>
          <w:lang w:eastAsia="ar-SA"/>
        </w:rPr>
        <w:t>строительных материалов</w:t>
      </w:r>
      <w:r w:rsidR="00096750" w:rsidRPr="00CA32F9">
        <w:rPr>
          <w:sz w:val="26"/>
          <w:szCs w:val="26"/>
          <w:lang w:eastAsia="ar-SA"/>
        </w:rPr>
        <w:t xml:space="preserve"> </w:t>
      </w:r>
      <w:r w:rsidR="00096750" w:rsidRPr="00CA32F9">
        <w:rPr>
          <w:sz w:val="26"/>
          <w:szCs w:val="26"/>
        </w:rPr>
        <w:t xml:space="preserve">(не учтенные в </w:t>
      </w:r>
      <w:proofErr w:type="spellStart"/>
      <w:r w:rsidR="00096750" w:rsidRPr="00CA32F9">
        <w:rPr>
          <w:sz w:val="26"/>
          <w:szCs w:val="26"/>
        </w:rPr>
        <w:t>ТЕРм</w:t>
      </w:r>
      <w:proofErr w:type="spellEnd"/>
      <w:r w:rsidR="00096750" w:rsidRPr="00CA32F9">
        <w:rPr>
          <w:sz w:val="26"/>
          <w:szCs w:val="26"/>
        </w:rPr>
        <w:t xml:space="preserve"> и </w:t>
      </w:r>
      <w:proofErr w:type="spellStart"/>
      <w:r w:rsidR="00096750" w:rsidRPr="00CA32F9">
        <w:rPr>
          <w:sz w:val="26"/>
          <w:szCs w:val="26"/>
        </w:rPr>
        <w:t>ФЕРм</w:t>
      </w:r>
      <w:proofErr w:type="spellEnd"/>
      <w:r w:rsidR="00096750" w:rsidRPr="00CA32F9">
        <w:rPr>
          <w:sz w:val="26"/>
          <w:szCs w:val="26"/>
        </w:rPr>
        <w:t>)</w:t>
      </w:r>
      <w:r w:rsidR="008E428A" w:rsidRPr="00CA32F9">
        <w:rPr>
          <w:sz w:val="26"/>
          <w:szCs w:val="26"/>
          <w:lang w:eastAsia="ar-SA"/>
        </w:rPr>
        <w:t xml:space="preserve">, переданных Заказчиком Подрядчику </w:t>
      </w:r>
      <w:r w:rsidR="00096750" w:rsidRPr="00CA32F9">
        <w:rPr>
          <w:sz w:val="26"/>
          <w:szCs w:val="26"/>
          <w:lang w:eastAsia="ar-SA"/>
        </w:rPr>
        <w:t xml:space="preserve">в работу </w:t>
      </w:r>
      <w:r w:rsidR="008E428A" w:rsidRPr="00CA32F9">
        <w:rPr>
          <w:sz w:val="26"/>
          <w:szCs w:val="26"/>
          <w:lang w:eastAsia="ar-SA"/>
        </w:rPr>
        <w:t>и используемых Подрядчиком при исполнении настоящего Договора,</w:t>
      </w:r>
      <w:r w:rsidR="00096750" w:rsidRPr="00CA32F9">
        <w:rPr>
          <w:sz w:val="26"/>
          <w:szCs w:val="26"/>
          <w:lang w:eastAsia="ar-SA"/>
        </w:rPr>
        <w:t xml:space="preserve"> отражается в отчете о расходе основных  строительных материалов </w:t>
      </w:r>
      <w:r w:rsidR="00096750" w:rsidRPr="00CA32F9">
        <w:rPr>
          <w:sz w:val="26"/>
          <w:szCs w:val="26"/>
        </w:rPr>
        <w:t xml:space="preserve">(не учтенные в </w:t>
      </w:r>
      <w:proofErr w:type="spellStart"/>
      <w:r w:rsidR="00096750" w:rsidRPr="00CA32F9">
        <w:rPr>
          <w:sz w:val="26"/>
          <w:szCs w:val="26"/>
        </w:rPr>
        <w:t>ТЕРм</w:t>
      </w:r>
      <w:proofErr w:type="spellEnd"/>
      <w:r w:rsidR="00096750" w:rsidRPr="00CA32F9">
        <w:rPr>
          <w:sz w:val="26"/>
          <w:szCs w:val="26"/>
        </w:rPr>
        <w:t xml:space="preserve"> и </w:t>
      </w:r>
      <w:proofErr w:type="spellStart"/>
      <w:r w:rsidR="00096750" w:rsidRPr="00CA32F9">
        <w:rPr>
          <w:sz w:val="26"/>
          <w:szCs w:val="26"/>
        </w:rPr>
        <w:t>ФЕРм</w:t>
      </w:r>
      <w:proofErr w:type="spellEnd"/>
      <w:r w:rsidR="00096750" w:rsidRPr="00CA32F9">
        <w:rPr>
          <w:sz w:val="26"/>
          <w:szCs w:val="26"/>
        </w:rPr>
        <w:t>) по форме М-29</w:t>
      </w:r>
      <w:r w:rsidR="008E428A" w:rsidRPr="00CA32F9">
        <w:rPr>
          <w:sz w:val="26"/>
          <w:szCs w:val="26"/>
          <w:lang w:eastAsia="ar-SA"/>
        </w:rPr>
        <w:t>.</w:t>
      </w:r>
      <w:proofErr w:type="gramEnd"/>
      <w:r w:rsidR="008E428A" w:rsidRPr="00CA32F9">
        <w:rPr>
          <w:sz w:val="26"/>
          <w:szCs w:val="26"/>
          <w:lang w:eastAsia="ar-SA"/>
        </w:rPr>
        <w:t xml:space="preserve"> </w:t>
      </w:r>
      <w:r w:rsidR="008E428A" w:rsidRPr="00CA32F9">
        <w:rPr>
          <w:sz w:val="26"/>
          <w:szCs w:val="26"/>
        </w:rPr>
        <w:t xml:space="preserve"> Стоимость использованных материалов включается в формы КС-2, КС-3 по </w:t>
      </w:r>
      <w:r w:rsidR="0013279C" w:rsidRPr="00CA32F9">
        <w:rPr>
          <w:sz w:val="26"/>
          <w:szCs w:val="26"/>
        </w:rPr>
        <w:t xml:space="preserve">цене, предоставленной </w:t>
      </w:r>
      <w:r w:rsidR="008E428A" w:rsidRPr="00CA32F9">
        <w:rPr>
          <w:sz w:val="26"/>
          <w:szCs w:val="26"/>
        </w:rPr>
        <w:t>Заказчиком. Стоимость</w:t>
      </w:r>
      <w:r w:rsidR="008E428A" w:rsidRPr="006F4005">
        <w:rPr>
          <w:sz w:val="26"/>
          <w:szCs w:val="26"/>
        </w:rPr>
        <w:t xml:space="preserve"> переданных материалов не увеличивает стоимость подрядных работ. </w:t>
      </w:r>
      <w:r w:rsidR="00EA50FD" w:rsidRPr="00CA32F9">
        <w:rPr>
          <w:sz w:val="26"/>
          <w:szCs w:val="26"/>
        </w:rPr>
        <w:t>Остатки материалов, неиспользованных Подрядчиком в процессе выполнения работ не подлеж</w:t>
      </w:r>
      <w:r w:rsidR="00843704" w:rsidRPr="00CA32F9">
        <w:rPr>
          <w:sz w:val="26"/>
          <w:szCs w:val="26"/>
        </w:rPr>
        <w:t>а</w:t>
      </w:r>
      <w:r w:rsidR="00EA50FD" w:rsidRPr="00CA32F9">
        <w:rPr>
          <w:sz w:val="26"/>
          <w:szCs w:val="26"/>
        </w:rPr>
        <w:t>т воз</w:t>
      </w:r>
      <w:r w:rsidR="008B6DCC" w:rsidRPr="00CA32F9">
        <w:rPr>
          <w:sz w:val="26"/>
          <w:szCs w:val="26"/>
        </w:rPr>
        <w:t>в</w:t>
      </w:r>
      <w:r w:rsidR="00EA50FD" w:rsidRPr="00CA32F9">
        <w:rPr>
          <w:sz w:val="26"/>
          <w:szCs w:val="26"/>
        </w:rPr>
        <w:t>рату Заказчику. Такие остатки считаются реализованными Подрядчику по стоимости, указанной в предоставленном Заказчиком Акте сверки по остаткам давальческих материалов, плюс 18% НДС. Срок оформления Акта сверки составляет 5 рабочих дней с момента утверждения акта по форме КС-14.</w:t>
      </w:r>
      <w:r w:rsidR="007E7876" w:rsidRPr="00CA32F9">
        <w:rPr>
          <w:sz w:val="26"/>
          <w:szCs w:val="26"/>
        </w:rPr>
        <w:t xml:space="preserve"> В противном случае материалы считаются реализованными Подрядчику по цене, указанной в акте сверки по остаткам давальческих материалов плюс 25% </w:t>
      </w:r>
      <w:r w:rsidR="00843704" w:rsidRPr="00CA32F9">
        <w:rPr>
          <w:sz w:val="26"/>
          <w:szCs w:val="26"/>
        </w:rPr>
        <w:t>и</w:t>
      </w:r>
      <w:r w:rsidR="007E7876" w:rsidRPr="00CA32F9">
        <w:rPr>
          <w:sz w:val="26"/>
          <w:szCs w:val="26"/>
        </w:rPr>
        <w:t xml:space="preserve"> плюс 18% НДС. </w:t>
      </w:r>
      <w:r w:rsidR="008E428A" w:rsidRPr="00CA32F9">
        <w:rPr>
          <w:sz w:val="26"/>
          <w:szCs w:val="26"/>
        </w:rPr>
        <w:t xml:space="preserve">Оплата Подрядчиком стоимости переданных материалов осуществляется путем зачета по окончании выполнения работ по </w:t>
      </w:r>
      <w:r w:rsidR="0013279C" w:rsidRPr="00CA32F9">
        <w:rPr>
          <w:sz w:val="26"/>
          <w:szCs w:val="26"/>
        </w:rPr>
        <w:t xml:space="preserve">настоящему </w:t>
      </w:r>
      <w:r w:rsidR="008E428A" w:rsidRPr="00CA32F9">
        <w:rPr>
          <w:sz w:val="26"/>
          <w:szCs w:val="26"/>
        </w:rPr>
        <w:t xml:space="preserve">Договору. </w:t>
      </w:r>
    </w:p>
    <w:p w:rsidR="007E4F5A" w:rsidRPr="000C3100" w:rsidRDefault="007E4F5A" w:rsidP="00E125E9">
      <w:pPr>
        <w:autoSpaceDE w:val="0"/>
        <w:autoSpaceDN w:val="0"/>
        <w:adjustRightInd w:val="0"/>
        <w:spacing w:before="60"/>
        <w:ind w:firstLine="540"/>
        <w:jc w:val="both"/>
        <w:rPr>
          <w:sz w:val="26"/>
        </w:rPr>
      </w:pPr>
      <w:r w:rsidRPr="000C3100">
        <w:rPr>
          <w:sz w:val="26"/>
          <w:szCs w:val="26"/>
        </w:rPr>
        <w:t xml:space="preserve">7.2. </w:t>
      </w:r>
      <w:proofErr w:type="gramStart"/>
      <w:r w:rsidRPr="000C3100">
        <w:rPr>
          <w:sz w:val="26"/>
          <w:szCs w:val="26"/>
        </w:rPr>
        <w:t xml:space="preserve">Заказчик принимает на себя обязательство обеспечить выполнение Работ </w:t>
      </w:r>
      <w:r w:rsidRPr="000C3100">
        <w:rPr>
          <w:sz w:val="26"/>
        </w:rPr>
        <w:t xml:space="preserve">Оборудованием, которое передается Подрядчику по акту о приемке-передаче </w:t>
      </w:r>
      <w:r w:rsidRPr="000C3100">
        <w:rPr>
          <w:sz w:val="26"/>
        </w:rPr>
        <w:lastRenderedPageBreak/>
        <w:t>Оборудования в монтаж (форма ОС-15) или акту приема передачи оборудования, не требующего монтажа, а Подрядчик обязуется оформить представленные Заказчиком акты о приемке-передаче Оборудования в монтаж (форма ОС-15) или акту приема передачи оборудования, не требующего монтажа, а также оформить соответствующие приложения к формам КС-2 с</w:t>
      </w:r>
      <w:proofErr w:type="gramEnd"/>
      <w:r w:rsidRPr="000C3100">
        <w:rPr>
          <w:sz w:val="26"/>
        </w:rPr>
        <w:t xml:space="preserve"> перечнем </w:t>
      </w:r>
      <w:proofErr w:type="spellStart"/>
      <w:r w:rsidRPr="000C3100">
        <w:rPr>
          <w:sz w:val="26"/>
        </w:rPr>
        <w:t>замонтированного</w:t>
      </w:r>
      <w:proofErr w:type="spellEnd"/>
      <w:r w:rsidRPr="000C3100">
        <w:rPr>
          <w:sz w:val="26"/>
        </w:rPr>
        <w:t xml:space="preserve"> оборудования, установленного на Площадке, завизированного материально-ответственным лицом, отвечающим за данную Площадку. </w:t>
      </w:r>
    </w:p>
    <w:p w:rsidR="007E4F5A" w:rsidRDefault="007E4F5A" w:rsidP="00E125E9">
      <w:pPr>
        <w:autoSpaceDE w:val="0"/>
        <w:autoSpaceDN w:val="0"/>
        <w:adjustRightInd w:val="0"/>
        <w:spacing w:before="60"/>
        <w:ind w:firstLine="540"/>
        <w:jc w:val="both"/>
        <w:rPr>
          <w:sz w:val="26"/>
          <w:szCs w:val="26"/>
        </w:rPr>
      </w:pPr>
      <w:r w:rsidRPr="000C3100">
        <w:rPr>
          <w:sz w:val="26"/>
          <w:szCs w:val="26"/>
        </w:rPr>
        <w:t xml:space="preserve">7.3. </w:t>
      </w:r>
      <w:proofErr w:type="gramStart"/>
      <w:r w:rsidRPr="000C3100">
        <w:rPr>
          <w:sz w:val="26"/>
          <w:szCs w:val="26"/>
        </w:rPr>
        <w:t>Подрядчик несет ответственность за сохранность, а также риск случайной гибели или повреждения,</w:t>
      </w:r>
      <w:r w:rsidR="008E428A">
        <w:rPr>
          <w:sz w:val="26"/>
          <w:szCs w:val="26"/>
        </w:rPr>
        <w:t xml:space="preserve"> материалов,</w:t>
      </w:r>
      <w:r w:rsidR="007E7876">
        <w:rPr>
          <w:sz w:val="26"/>
          <w:szCs w:val="26"/>
        </w:rPr>
        <w:t xml:space="preserve"> </w:t>
      </w:r>
      <w:r w:rsidRPr="000C3100">
        <w:rPr>
          <w:sz w:val="26"/>
          <w:szCs w:val="26"/>
        </w:rPr>
        <w:t xml:space="preserve"> Оборудования </w:t>
      </w:r>
      <w:permStart w:id="44" w:edGrp="everyone"/>
      <w:r w:rsidRPr="000C3100">
        <w:rPr>
          <w:i/>
          <w:sz w:val="26"/>
        </w:rPr>
        <w:t>[</w:t>
      </w:r>
      <w:permEnd w:id="44"/>
      <w:r w:rsidRPr="000C3100">
        <w:rPr>
          <w:sz w:val="26"/>
          <w:szCs w:val="26"/>
        </w:rPr>
        <w:t xml:space="preserve">, переданного ему </w:t>
      </w:r>
      <w:r w:rsidRPr="000C3100">
        <w:rPr>
          <w:sz w:val="26"/>
        </w:rPr>
        <w:t>по акту о приемке-передаче Оборудования в монтаж (форма ОС-15) или по акту приема передачи оборудования, не требующего монтажа, с момента его передачи</w:t>
      </w:r>
      <w:r w:rsidRPr="000C3100">
        <w:rPr>
          <w:sz w:val="26"/>
          <w:szCs w:val="26"/>
        </w:rPr>
        <w:t xml:space="preserve"> до подписания</w:t>
      </w:r>
      <w:r w:rsidR="0032339A" w:rsidRPr="0032339A">
        <w:rPr>
          <w:sz w:val="26"/>
          <w:szCs w:val="26"/>
        </w:rPr>
        <w:t xml:space="preserve"> </w:t>
      </w:r>
      <w:r w:rsidR="0032339A" w:rsidRPr="00F535CF">
        <w:rPr>
          <w:sz w:val="26"/>
          <w:szCs w:val="26"/>
        </w:rPr>
        <w:t>Акт</w:t>
      </w:r>
      <w:r w:rsidR="005C356B">
        <w:rPr>
          <w:sz w:val="26"/>
          <w:szCs w:val="26"/>
        </w:rPr>
        <w:t>а</w:t>
      </w:r>
      <w:r w:rsidR="0032339A" w:rsidRPr="00F535CF">
        <w:rPr>
          <w:sz w:val="26"/>
          <w:szCs w:val="26"/>
        </w:rPr>
        <w:t xml:space="preserve"> приемки законченного капитальным строительством</w:t>
      </w:r>
      <w:r w:rsidR="0032339A">
        <w:rPr>
          <w:sz w:val="26"/>
          <w:szCs w:val="26"/>
        </w:rPr>
        <w:t xml:space="preserve"> </w:t>
      </w:r>
      <w:r w:rsidR="0032339A" w:rsidRPr="00F535CF">
        <w:rPr>
          <w:sz w:val="26"/>
          <w:szCs w:val="26"/>
        </w:rPr>
        <w:t xml:space="preserve">Объекта </w:t>
      </w:r>
      <w:r w:rsidR="0032339A">
        <w:rPr>
          <w:sz w:val="26"/>
          <w:szCs w:val="26"/>
        </w:rPr>
        <w:t>(</w:t>
      </w:r>
      <w:r w:rsidR="0032339A" w:rsidRPr="00311A75">
        <w:rPr>
          <w:sz w:val="26"/>
          <w:szCs w:val="26"/>
        </w:rPr>
        <w:t>Этап</w:t>
      </w:r>
      <w:r w:rsidR="0032339A">
        <w:rPr>
          <w:sz w:val="26"/>
          <w:szCs w:val="26"/>
        </w:rPr>
        <w:t xml:space="preserve">а </w:t>
      </w:r>
      <w:r w:rsidR="0032339A" w:rsidRPr="00311A75">
        <w:rPr>
          <w:sz w:val="26"/>
          <w:szCs w:val="26"/>
        </w:rPr>
        <w:t>строительства</w:t>
      </w:r>
      <w:r w:rsidR="0032339A">
        <w:rPr>
          <w:sz w:val="26"/>
          <w:szCs w:val="26"/>
        </w:rPr>
        <w:t xml:space="preserve">) </w:t>
      </w:r>
      <w:r w:rsidR="0032339A" w:rsidRPr="00F535CF">
        <w:rPr>
          <w:sz w:val="26"/>
          <w:szCs w:val="26"/>
        </w:rPr>
        <w:t>приёмочной комиссией (оформленный по форме КС-14).</w:t>
      </w:r>
      <w:r w:rsidRPr="000C3100">
        <w:rPr>
          <w:sz w:val="26"/>
          <w:szCs w:val="26"/>
        </w:rPr>
        <w:t>.</w:t>
      </w:r>
      <w:proofErr w:type="gramEnd"/>
    </w:p>
    <w:p w:rsidR="008E428A" w:rsidRPr="000C3100" w:rsidRDefault="008E428A" w:rsidP="00E125E9">
      <w:pPr>
        <w:autoSpaceDE w:val="0"/>
        <w:autoSpaceDN w:val="0"/>
        <w:adjustRightInd w:val="0"/>
        <w:spacing w:before="60"/>
        <w:ind w:firstLine="540"/>
        <w:jc w:val="both"/>
        <w:rPr>
          <w:sz w:val="26"/>
          <w:szCs w:val="26"/>
        </w:rPr>
      </w:pPr>
      <w:r>
        <w:rPr>
          <w:sz w:val="26"/>
          <w:szCs w:val="26"/>
        </w:rPr>
        <w:t xml:space="preserve">7.4. Стоимость </w:t>
      </w:r>
      <w:r w:rsidR="007351F7">
        <w:rPr>
          <w:sz w:val="26"/>
          <w:szCs w:val="26"/>
        </w:rPr>
        <w:t xml:space="preserve">основных строительных </w:t>
      </w:r>
      <w:r>
        <w:rPr>
          <w:sz w:val="26"/>
          <w:szCs w:val="26"/>
        </w:rPr>
        <w:t>материалов</w:t>
      </w:r>
      <w:r w:rsidR="007351F7">
        <w:rPr>
          <w:sz w:val="26"/>
          <w:szCs w:val="26"/>
        </w:rPr>
        <w:t xml:space="preserve"> (не учтенных </w:t>
      </w:r>
      <w:proofErr w:type="spellStart"/>
      <w:r w:rsidR="007351F7">
        <w:rPr>
          <w:sz w:val="26"/>
          <w:szCs w:val="26"/>
        </w:rPr>
        <w:t>ТЕРм</w:t>
      </w:r>
      <w:proofErr w:type="spellEnd"/>
      <w:r w:rsidR="007351F7">
        <w:rPr>
          <w:sz w:val="26"/>
          <w:szCs w:val="26"/>
        </w:rPr>
        <w:t xml:space="preserve"> и </w:t>
      </w:r>
      <w:proofErr w:type="spellStart"/>
      <w:r w:rsidR="007351F7">
        <w:rPr>
          <w:sz w:val="26"/>
          <w:szCs w:val="26"/>
        </w:rPr>
        <w:t>ФЕРм</w:t>
      </w:r>
      <w:proofErr w:type="spellEnd"/>
      <w:r w:rsidR="007351F7">
        <w:rPr>
          <w:sz w:val="26"/>
          <w:szCs w:val="26"/>
        </w:rPr>
        <w:t>)</w:t>
      </w:r>
      <w:r>
        <w:rPr>
          <w:sz w:val="26"/>
          <w:szCs w:val="26"/>
        </w:rPr>
        <w:t xml:space="preserve"> и оборудования, используемых при выполнении работ, не включена в указанную в п. 2.1 Договора стоимость работ. </w:t>
      </w:r>
      <w:proofErr w:type="gramStart"/>
      <w:r w:rsidR="007351F7" w:rsidRPr="007351F7">
        <w:rPr>
          <w:sz w:val="26"/>
          <w:szCs w:val="26"/>
        </w:rPr>
        <w:t>В стоимость работ включена доставка материалов со склада Заказчика на Объекты в соответствии с условиями</w:t>
      </w:r>
      <w:proofErr w:type="gramEnd"/>
      <w:r w:rsidR="007351F7" w:rsidRPr="007351F7">
        <w:rPr>
          <w:sz w:val="26"/>
          <w:szCs w:val="26"/>
        </w:rPr>
        <w:t xml:space="preserve"> настоящего Договора, стоимость получения Подрядчиком технических условий на пересечение сторонних коммуникаций, всех видов согласований и временный отвод земли на период строительства</w:t>
      </w:r>
      <w:r w:rsidR="007351F7">
        <w:rPr>
          <w:sz w:val="26"/>
          <w:szCs w:val="26"/>
        </w:rPr>
        <w:t>.</w:t>
      </w:r>
    </w:p>
    <w:p w:rsidR="007E4F5A" w:rsidRPr="000C3100" w:rsidRDefault="007E4F5A" w:rsidP="009A009E">
      <w:pPr>
        <w:autoSpaceDE w:val="0"/>
        <w:autoSpaceDN w:val="0"/>
        <w:adjustRightInd w:val="0"/>
        <w:ind w:firstLine="720"/>
        <w:jc w:val="both"/>
        <w:rPr>
          <w:sz w:val="26"/>
          <w:szCs w:val="26"/>
        </w:rPr>
      </w:pPr>
    </w:p>
    <w:p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 xml:space="preserve">Сдача и приемка Работ </w:t>
      </w:r>
      <w:permStart w:id="45" w:edGrp="everyone"/>
      <w:r w:rsidRPr="000C3100">
        <w:rPr>
          <w:rFonts w:ascii="Times New Roman" w:hAnsi="Times New Roman"/>
          <w:i/>
          <w:sz w:val="26"/>
        </w:rPr>
        <w:t>[и Услуг]</w:t>
      </w:r>
      <w:permEnd w:id="45"/>
      <w:r w:rsidRPr="000C3100">
        <w:rPr>
          <w:rFonts w:ascii="Times New Roman" w:hAnsi="Times New Roman"/>
          <w:i/>
          <w:sz w:val="26"/>
        </w:rPr>
        <w:t>.</w:t>
      </w:r>
    </w:p>
    <w:p w:rsidR="0032339A" w:rsidRPr="00462941" w:rsidRDefault="0032339A" w:rsidP="0032339A">
      <w:pPr>
        <w:pStyle w:val="a5"/>
        <w:ind w:firstLine="567"/>
        <w:rPr>
          <w:sz w:val="26"/>
          <w:szCs w:val="26"/>
        </w:rPr>
      </w:pPr>
    </w:p>
    <w:p w:rsidR="0032339A" w:rsidRPr="004A16E0" w:rsidRDefault="0032339A" w:rsidP="0032339A">
      <w:pPr>
        <w:pStyle w:val="2"/>
        <w:widowControl w:val="0"/>
        <w:suppressAutoHyphens/>
        <w:spacing w:before="60"/>
        <w:ind w:firstLine="567"/>
        <w:jc w:val="both"/>
        <w:rPr>
          <w:rFonts w:ascii="Times New Roman" w:hAnsi="Times New Roman"/>
          <w:b w:val="0"/>
          <w:bCs w:val="0"/>
          <w:i w:val="0"/>
          <w:iCs w:val="0"/>
          <w:color w:val="000000" w:themeColor="text1"/>
          <w:sz w:val="26"/>
          <w:szCs w:val="26"/>
        </w:rPr>
      </w:pPr>
      <w:r>
        <w:rPr>
          <w:rFonts w:ascii="Times New Roman" w:hAnsi="Times New Roman"/>
          <w:b w:val="0"/>
          <w:bCs w:val="0"/>
          <w:i w:val="0"/>
          <w:iCs w:val="0"/>
          <w:sz w:val="26"/>
          <w:szCs w:val="26"/>
        </w:rPr>
        <w:t>8</w:t>
      </w:r>
      <w:r w:rsidRPr="00462941">
        <w:rPr>
          <w:rFonts w:ascii="Times New Roman" w:hAnsi="Times New Roman"/>
          <w:b w:val="0"/>
          <w:bCs w:val="0"/>
          <w:i w:val="0"/>
          <w:iCs w:val="0"/>
          <w:sz w:val="26"/>
          <w:szCs w:val="26"/>
        </w:rPr>
        <w:t>.</w:t>
      </w:r>
      <w:r w:rsidR="0061712B">
        <w:rPr>
          <w:rFonts w:ascii="Times New Roman" w:hAnsi="Times New Roman"/>
          <w:b w:val="0"/>
          <w:bCs w:val="0"/>
          <w:i w:val="0"/>
          <w:iCs w:val="0"/>
          <w:sz w:val="26"/>
          <w:szCs w:val="26"/>
        </w:rPr>
        <w:t>1</w:t>
      </w:r>
      <w:r w:rsidRPr="004A16E0">
        <w:rPr>
          <w:rFonts w:ascii="Times New Roman" w:hAnsi="Times New Roman"/>
          <w:b w:val="0"/>
          <w:bCs w:val="0"/>
          <w:i w:val="0"/>
          <w:iCs w:val="0"/>
          <w:color w:val="000000" w:themeColor="text1"/>
          <w:sz w:val="26"/>
          <w:szCs w:val="26"/>
        </w:rPr>
        <w:t xml:space="preserve">. Подрядчик передает Заказчику за 10 (десять) рабочих дней до начала приёмки объекта или его части письменное уведомление о полном окончании строительства, завершении всех работ по Договору и о готовности к проведению приемки. Подрядчик должен к этому моменту предоставить Заказчику комплект исполнительной документации по объекту в электронном виде для проверки на соответствие требованиям МР и РД. </w:t>
      </w:r>
    </w:p>
    <w:p w:rsidR="0032339A" w:rsidRPr="004A16E0" w:rsidRDefault="0032339A" w:rsidP="0032339A">
      <w:pPr>
        <w:pStyle w:val="2"/>
        <w:widowControl w:val="0"/>
        <w:suppressAutoHyphens/>
        <w:spacing w:before="60"/>
        <w:ind w:firstLine="720"/>
        <w:jc w:val="both"/>
        <w:rPr>
          <w:rFonts w:ascii="Times New Roman" w:hAnsi="Times New Roman"/>
          <w:b w:val="0"/>
          <w:bCs w:val="0"/>
          <w:i w:val="0"/>
          <w:iCs w:val="0"/>
          <w:color w:val="000000" w:themeColor="text1"/>
          <w:sz w:val="26"/>
          <w:szCs w:val="26"/>
        </w:rPr>
      </w:pPr>
      <w:r w:rsidRPr="004A16E0">
        <w:rPr>
          <w:rFonts w:ascii="Times New Roman" w:hAnsi="Times New Roman"/>
          <w:b w:val="0"/>
          <w:bCs w:val="0"/>
          <w:i w:val="0"/>
          <w:iCs w:val="0"/>
          <w:color w:val="000000" w:themeColor="text1"/>
          <w:sz w:val="26"/>
          <w:szCs w:val="26"/>
        </w:rPr>
        <w:t xml:space="preserve">При обнаружении недостатков и замечаний по исполнительной документации Подрядчик должен устранить их в кратчайшие сроки. </w:t>
      </w:r>
    </w:p>
    <w:p w:rsidR="0032339A" w:rsidRPr="004A16E0" w:rsidRDefault="0061712B" w:rsidP="0032339A">
      <w:pPr>
        <w:pStyle w:val="2"/>
        <w:widowControl w:val="0"/>
        <w:suppressAutoHyphens/>
        <w:spacing w:before="60"/>
        <w:ind w:firstLine="720"/>
        <w:jc w:val="both"/>
        <w:rPr>
          <w:rFonts w:ascii="Times New Roman" w:hAnsi="Times New Roman"/>
          <w:b w:val="0"/>
          <w:bCs w:val="0"/>
          <w:i w:val="0"/>
          <w:iCs w:val="0"/>
          <w:color w:val="000000" w:themeColor="text1"/>
          <w:sz w:val="26"/>
          <w:szCs w:val="26"/>
        </w:rPr>
      </w:pPr>
      <w:r>
        <w:rPr>
          <w:rFonts w:ascii="Times New Roman" w:hAnsi="Times New Roman"/>
          <w:b w:val="0"/>
          <w:bCs w:val="0"/>
          <w:i w:val="0"/>
          <w:iCs w:val="0"/>
          <w:color w:val="000000" w:themeColor="text1"/>
          <w:sz w:val="26"/>
          <w:szCs w:val="26"/>
        </w:rPr>
        <w:t xml:space="preserve">8.2. </w:t>
      </w:r>
      <w:proofErr w:type="gramStart"/>
      <w:r w:rsidR="0032339A" w:rsidRPr="004A16E0">
        <w:rPr>
          <w:rFonts w:ascii="Times New Roman" w:hAnsi="Times New Roman"/>
          <w:b w:val="0"/>
          <w:bCs w:val="0"/>
          <w:i w:val="0"/>
          <w:iCs w:val="0"/>
          <w:color w:val="000000" w:themeColor="text1"/>
          <w:sz w:val="26"/>
          <w:szCs w:val="26"/>
        </w:rPr>
        <w:t>После получения уведомления и при условии наличия комплекта исправленной и соответствующей</w:t>
      </w:r>
      <w:r w:rsidR="00DF6166">
        <w:rPr>
          <w:rFonts w:ascii="Times New Roman" w:hAnsi="Times New Roman"/>
          <w:b w:val="0"/>
          <w:bCs w:val="0"/>
          <w:i w:val="0"/>
          <w:iCs w:val="0"/>
          <w:color w:val="000000" w:themeColor="text1"/>
          <w:sz w:val="26"/>
          <w:szCs w:val="26"/>
        </w:rPr>
        <w:t xml:space="preserve"> требованиям МР и РД</w:t>
      </w:r>
      <w:r w:rsidR="0032339A" w:rsidRPr="004A16E0">
        <w:rPr>
          <w:rFonts w:ascii="Times New Roman" w:hAnsi="Times New Roman"/>
          <w:b w:val="0"/>
          <w:bCs w:val="0"/>
          <w:i w:val="0"/>
          <w:iCs w:val="0"/>
          <w:color w:val="000000" w:themeColor="text1"/>
          <w:sz w:val="26"/>
          <w:szCs w:val="26"/>
        </w:rPr>
        <w:t xml:space="preserve"> исполнительной документации по объекту, Заказчик должен определить дату начала приемки и в течение 5 (пяти) рабочих дней назначить Рабочую комиссию из числа представителей эксплуатирующих и структурных подразделений Заказчика-застройщика для проведения предварительных приёмо-сдаточных работ с обязательным участием полномочного представителя Подрядчика. </w:t>
      </w:r>
      <w:proofErr w:type="gramEnd"/>
    </w:p>
    <w:p w:rsidR="0032339A" w:rsidRPr="004A16E0" w:rsidRDefault="0061712B" w:rsidP="0032339A">
      <w:pPr>
        <w:pStyle w:val="2"/>
        <w:widowControl w:val="0"/>
        <w:suppressAutoHyphens/>
        <w:spacing w:before="60"/>
        <w:ind w:firstLine="720"/>
        <w:jc w:val="both"/>
        <w:rPr>
          <w:rFonts w:ascii="Times New Roman" w:hAnsi="Times New Roman"/>
          <w:b w:val="0"/>
          <w:bCs w:val="0"/>
          <w:i w:val="0"/>
          <w:iCs w:val="0"/>
          <w:color w:val="000000" w:themeColor="text1"/>
          <w:sz w:val="26"/>
          <w:szCs w:val="26"/>
        </w:rPr>
      </w:pPr>
      <w:r>
        <w:rPr>
          <w:rFonts w:ascii="Times New Roman" w:hAnsi="Times New Roman"/>
          <w:b w:val="0"/>
          <w:bCs w:val="0"/>
          <w:i w:val="0"/>
          <w:iCs w:val="0"/>
          <w:color w:val="000000" w:themeColor="text1"/>
          <w:sz w:val="26"/>
          <w:szCs w:val="26"/>
        </w:rPr>
        <w:t xml:space="preserve">8.3. </w:t>
      </w:r>
      <w:r w:rsidR="0032339A" w:rsidRPr="004A16E0">
        <w:rPr>
          <w:rFonts w:ascii="Times New Roman" w:hAnsi="Times New Roman"/>
          <w:b w:val="0"/>
          <w:bCs w:val="0"/>
          <w:i w:val="0"/>
          <w:iCs w:val="0"/>
          <w:color w:val="000000" w:themeColor="text1"/>
          <w:sz w:val="26"/>
          <w:szCs w:val="26"/>
        </w:rPr>
        <w:t>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предварительных приёмо-сдаточных работ. Наличие этого акта с положительным решением Рабочей комиссии является основанием для Заказчика-застройщика для создания Приёмной комиссии и оформления Акта приемки законченного строительством объекта Приёмочной комиссией по форме КС-14.</w:t>
      </w:r>
    </w:p>
    <w:p w:rsidR="0032339A" w:rsidRPr="004A16E0" w:rsidRDefault="0032339A" w:rsidP="0032339A">
      <w:pPr>
        <w:pStyle w:val="2"/>
        <w:keepNext w:val="0"/>
        <w:widowControl w:val="0"/>
        <w:suppressAutoHyphens/>
        <w:spacing w:before="60"/>
        <w:ind w:firstLine="720"/>
        <w:jc w:val="both"/>
        <w:rPr>
          <w:rFonts w:ascii="Times New Roman" w:hAnsi="Times New Roman"/>
          <w:b w:val="0"/>
          <w:bCs w:val="0"/>
          <w:i w:val="0"/>
          <w:iCs w:val="0"/>
          <w:color w:val="000000" w:themeColor="text1"/>
          <w:sz w:val="26"/>
          <w:szCs w:val="26"/>
        </w:rPr>
      </w:pPr>
      <w:r w:rsidRPr="004A16E0">
        <w:rPr>
          <w:rFonts w:ascii="Times New Roman" w:hAnsi="Times New Roman"/>
          <w:b w:val="0"/>
          <w:bCs w:val="0"/>
          <w:i w:val="0"/>
          <w:iCs w:val="0"/>
          <w:color w:val="000000" w:themeColor="text1"/>
          <w:sz w:val="26"/>
          <w:szCs w:val="26"/>
        </w:rPr>
        <w:t xml:space="preserve">Промежуточные результаты работ по Договору Подрядчик сдаёт в </w:t>
      </w:r>
      <w:r w:rsidRPr="004A16E0">
        <w:rPr>
          <w:rFonts w:ascii="Times New Roman" w:hAnsi="Times New Roman"/>
          <w:b w:val="0"/>
          <w:bCs w:val="0"/>
          <w:i w:val="0"/>
          <w:iCs w:val="0"/>
          <w:color w:val="000000" w:themeColor="text1"/>
          <w:sz w:val="26"/>
          <w:szCs w:val="26"/>
        </w:rPr>
        <w:lastRenderedPageBreak/>
        <w:t>соответствии со сроками, указанными в Плане-графике, с оформлением актов предварительных приёмо-сдаточных работ, где отражаются выполненные объемы работ, которые являются основанием для оформления форм № КС-2 и КС-3. Оплата промежуточных результатов работ осуществляется в соответствии с разделом 2 настоящего Договора</w:t>
      </w:r>
    </w:p>
    <w:p w:rsidR="0032339A" w:rsidRPr="004A16E0" w:rsidRDefault="0032339A" w:rsidP="0032339A">
      <w:pPr>
        <w:pStyle w:val="ab"/>
        <w:widowControl w:val="0"/>
        <w:suppressAutoHyphens/>
        <w:spacing w:before="60"/>
        <w:ind w:left="0" w:firstLine="708"/>
        <w:jc w:val="both"/>
        <w:rPr>
          <w:color w:val="000000" w:themeColor="text1"/>
          <w:sz w:val="26"/>
          <w:szCs w:val="26"/>
        </w:rPr>
      </w:pPr>
      <w:r>
        <w:rPr>
          <w:color w:val="000000" w:themeColor="text1"/>
          <w:sz w:val="26"/>
          <w:szCs w:val="26"/>
        </w:rPr>
        <w:t>8</w:t>
      </w:r>
      <w:r w:rsidRPr="004A16E0">
        <w:rPr>
          <w:color w:val="000000" w:themeColor="text1"/>
          <w:sz w:val="26"/>
          <w:szCs w:val="26"/>
        </w:rPr>
        <w:t>.4. </w:t>
      </w:r>
      <w:proofErr w:type="gramStart"/>
      <w:r w:rsidRPr="004A16E0">
        <w:rPr>
          <w:color w:val="000000" w:themeColor="text1"/>
          <w:sz w:val="26"/>
          <w:szCs w:val="26"/>
        </w:rPr>
        <w:t>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МР, проектной документации, Договора и/или действующих нормативных актов, и Рабочая комиссия приходит к выводу о неготовности объекта к приёмке, то этот факт с перечислением замечаний, недостатков и сроков устранения этих недостатков фиксируется в приложении к Акту предварительных</w:t>
      </w:r>
      <w:proofErr w:type="gramEnd"/>
      <w:r w:rsidRPr="004A16E0">
        <w:rPr>
          <w:color w:val="000000" w:themeColor="text1"/>
          <w:sz w:val="26"/>
          <w:szCs w:val="26"/>
        </w:rPr>
        <w:t xml:space="preserve"> приёмо-сдаточных работ и Подрядчику предоставляется копия этого Акта с приложением.</w:t>
      </w:r>
    </w:p>
    <w:p w:rsidR="0032339A" w:rsidRPr="004A16E0" w:rsidRDefault="0032339A" w:rsidP="0032339A">
      <w:pPr>
        <w:pStyle w:val="ab"/>
        <w:widowControl w:val="0"/>
        <w:suppressAutoHyphens/>
        <w:spacing w:before="60"/>
        <w:ind w:left="0" w:firstLine="708"/>
        <w:jc w:val="both"/>
        <w:rPr>
          <w:color w:val="000000" w:themeColor="text1"/>
          <w:sz w:val="26"/>
          <w:szCs w:val="26"/>
        </w:rPr>
      </w:pPr>
      <w:r>
        <w:rPr>
          <w:color w:val="000000" w:themeColor="text1"/>
          <w:sz w:val="26"/>
          <w:szCs w:val="26"/>
        </w:rPr>
        <w:t>8</w:t>
      </w:r>
      <w:r w:rsidRPr="004A16E0">
        <w:rPr>
          <w:color w:val="000000" w:themeColor="text1"/>
          <w:sz w:val="26"/>
          <w:szCs w:val="26"/>
        </w:rPr>
        <w:t xml:space="preserve">.5. Подрядчик обязан устранить недостатки в указанные в акте сроки, если сроки не указаны, то в срок не позднее 10 (десяти) рабочих дней. После устранения Подрядчиком недоработок/замечаний </w:t>
      </w:r>
      <w:r w:rsidR="00DF6166" w:rsidRPr="00DF6166">
        <w:rPr>
          <w:color w:val="000000" w:themeColor="text1"/>
          <w:sz w:val="26"/>
          <w:szCs w:val="26"/>
        </w:rPr>
        <w:t xml:space="preserve">организуется повторная приемка, и в случае отсутствия замечаний </w:t>
      </w:r>
      <w:r w:rsidRPr="004A16E0">
        <w:rPr>
          <w:color w:val="000000" w:themeColor="text1"/>
          <w:sz w:val="26"/>
          <w:szCs w:val="26"/>
        </w:rPr>
        <w:t>сторонами подписывается повторный Акт предварительных приёмо-сдаточных работ без замечаний.</w:t>
      </w:r>
    </w:p>
    <w:p w:rsidR="0032339A" w:rsidRPr="004A16E0" w:rsidRDefault="0032339A" w:rsidP="0032339A">
      <w:pPr>
        <w:pStyle w:val="ab"/>
        <w:widowControl w:val="0"/>
        <w:suppressAutoHyphens/>
        <w:spacing w:before="60"/>
        <w:ind w:left="0" w:firstLine="708"/>
        <w:jc w:val="both"/>
        <w:rPr>
          <w:color w:val="000000" w:themeColor="text1"/>
          <w:sz w:val="26"/>
          <w:szCs w:val="26"/>
        </w:rPr>
      </w:pPr>
      <w:r>
        <w:rPr>
          <w:color w:val="000000" w:themeColor="text1"/>
          <w:sz w:val="26"/>
          <w:szCs w:val="26"/>
        </w:rPr>
        <w:t>8</w:t>
      </w:r>
      <w:r w:rsidRPr="004A16E0">
        <w:rPr>
          <w:color w:val="000000" w:themeColor="text1"/>
          <w:sz w:val="26"/>
          <w:szCs w:val="26"/>
        </w:rPr>
        <w:t xml:space="preserve">.6. За 10 (десять) рабочих дней до начала приемки объекта или его части по настоящему Договору Подрядчик должен предоставить Заказчику комплект исполнительной документации в электронном виде и передать бумажный экземпляр, после устранения </w:t>
      </w:r>
      <w:r w:rsidR="002F63A8">
        <w:rPr>
          <w:color w:val="000000" w:themeColor="text1"/>
          <w:sz w:val="26"/>
          <w:szCs w:val="26"/>
        </w:rPr>
        <w:t xml:space="preserve">всех </w:t>
      </w:r>
      <w:r w:rsidRPr="004A16E0">
        <w:rPr>
          <w:color w:val="000000" w:themeColor="text1"/>
          <w:sz w:val="26"/>
          <w:szCs w:val="26"/>
        </w:rPr>
        <w:t>замечаний и недостатков, обнаруженных при проверке электронной версии</w:t>
      </w:r>
      <w:r w:rsidR="002F63A8">
        <w:rPr>
          <w:color w:val="000000" w:themeColor="text1"/>
          <w:sz w:val="26"/>
          <w:szCs w:val="26"/>
        </w:rPr>
        <w:t xml:space="preserve"> в течени</w:t>
      </w:r>
      <w:proofErr w:type="gramStart"/>
      <w:r w:rsidR="002F63A8">
        <w:rPr>
          <w:color w:val="000000" w:themeColor="text1"/>
          <w:sz w:val="26"/>
          <w:szCs w:val="26"/>
        </w:rPr>
        <w:t>и</w:t>
      </w:r>
      <w:proofErr w:type="gramEnd"/>
      <w:r w:rsidR="002F63A8">
        <w:rPr>
          <w:color w:val="000000" w:themeColor="text1"/>
          <w:sz w:val="26"/>
          <w:szCs w:val="26"/>
        </w:rPr>
        <w:t xml:space="preserve"> 3 (трех) рабочих дней, но не позднее, чем за 1</w:t>
      </w:r>
      <w:r w:rsidR="00091118">
        <w:rPr>
          <w:color w:val="000000" w:themeColor="text1"/>
          <w:sz w:val="26"/>
          <w:szCs w:val="26"/>
        </w:rPr>
        <w:t>4</w:t>
      </w:r>
      <w:r w:rsidR="002F63A8">
        <w:rPr>
          <w:color w:val="000000" w:themeColor="text1"/>
          <w:sz w:val="26"/>
          <w:szCs w:val="26"/>
        </w:rPr>
        <w:t xml:space="preserve"> </w:t>
      </w:r>
      <w:r w:rsidR="00091118">
        <w:rPr>
          <w:color w:val="000000" w:themeColor="text1"/>
          <w:sz w:val="26"/>
          <w:szCs w:val="26"/>
        </w:rPr>
        <w:t xml:space="preserve">(четырнадцать) </w:t>
      </w:r>
      <w:r w:rsidR="002F63A8">
        <w:rPr>
          <w:color w:val="000000" w:themeColor="text1"/>
          <w:sz w:val="26"/>
          <w:szCs w:val="26"/>
        </w:rPr>
        <w:t xml:space="preserve">рабочих дней до завершения </w:t>
      </w:r>
      <w:r w:rsidR="00091118">
        <w:rPr>
          <w:color w:val="000000" w:themeColor="text1"/>
          <w:sz w:val="26"/>
          <w:szCs w:val="26"/>
        </w:rPr>
        <w:t>срока действия настоящего Договора</w:t>
      </w:r>
      <w:r w:rsidRPr="004A16E0">
        <w:rPr>
          <w:color w:val="000000" w:themeColor="text1"/>
          <w:sz w:val="26"/>
          <w:szCs w:val="26"/>
        </w:rPr>
        <w:t>. Факт соответствия фактически выполненных работ и предоставленной исполнительной документации отражается в акте предварительных приёмо-сдаточных работ наличием согласующей подписи представителя Заказчика, осуществляющего техническую приёмку выполненных работ в составе Рабочей комиссии Заказчика.</w:t>
      </w:r>
    </w:p>
    <w:p w:rsidR="0032339A" w:rsidRPr="004A16E0" w:rsidRDefault="0032339A" w:rsidP="0032339A">
      <w:pPr>
        <w:pStyle w:val="af2"/>
        <w:widowControl w:val="0"/>
        <w:suppressAutoHyphens/>
        <w:spacing w:before="60"/>
        <w:ind w:firstLine="708"/>
        <w:jc w:val="both"/>
        <w:rPr>
          <w:rFonts w:ascii="Times New Roman" w:hAnsi="Times New Roman"/>
          <w:color w:val="000000" w:themeColor="text1"/>
          <w:sz w:val="26"/>
          <w:szCs w:val="26"/>
        </w:rPr>
      </w:pPr>
      <w:r>
        <w:rPr>
          <w:rFonts w:ascii="Times New Roman" w:hAnsi="Times New Roman"/>
          <w:color w:val="000000" w:themeColor="text1"/>
          <w:sz w:val="26"/>
          <w:szCs w:val="26"/>
        </w:rPr>
        <w:t>8</w:t>
      </w:r>
      <w:r w:rsidRPr="004A16E0">
        <w:rPr>
          <w:rFonts w:ascii="Times New Roman" w:hAnsi="Times New Roman"/>
          <w:color w:val="000000" w:themeColor="text1"/>
          <w:sz w:val="26"/>
          <w:szCs w:val="26"/>
        </w:rPr>
        <w:t xml:space="preserve">.7. </w:t>
      </w:r>
      <w:proofErr w:type="gramStart"/>
      <w:r w:rsidRPr="004A16E0">
        <w:rPr>
          <w:rFonts w:ascii="Times New Roman" w:hAnsi="Times New Roman"/>
          <w:color w:val="000000" w:themeColor="text1"/>
          <w:sz w:val="26"/>
          <w:szCs w:val="26"/>
        </w:rPr>
        <w:t>При сдаче Объекта (Этапа строительства) или его части Подрядчик обязан письменно с передачей всей необходимой документации сообщить Заказчику-застройщику о требованиях, которые необходимо соблюдать для эффективного и безопасного использования Объекта (Этапа строительства) или его части, а также о возможных для самого Заказчика-застройщика и других лиц последствиях несоблюдения соответствующих требований.</w:t>
      </w:r>
      <w:proofErr w:type="gramEnd"/>
    </w:p>
    <w:p w:rsidR="0032339A" w:rsidRPr="004A16E0" w:rsidRDefault="0032339A" w:rsidP="0032339A">
      <w:pPr>
        <w:pStyle w:val="af2"/>
        <w:widowControl w:val="0"/>
        <w:suppressAutoHyphens/>
        <w:spacing w:before="60"/>
        <w:ind w:firstLine="708"/>
        <w:jc w:val="both"/>
        <w:rPr>
          <w:rFonts w:ascii="Times New Roman" w:hAnsi="Times New Roman"/>
          <w:color w:val="000000" w:themeColor="text1"/>
          <w:sz w:val="26"/>
          <w:szCs w:val="26"/>
        </w:rPr>
      </w:pPr>
      <w:r>
        <w:rPr>
          <w:rFonts w:ascii="Times New Roman" w:hAnsi="Times New Roman"/>
          <w:color w:val="000000" w:themeColor="text1"/>
          <w:sz w:val="26"/>
          <w:szCs w:val="26"/>
        </w:rPr>
        <w:t>8</w:t>
      </w:r>
      <w:r w:rsidRPr="004A16E0">
        <w:rPr>
          <w:rFonts w:ascii="Times New Roman" w:hAnsi="Times New Roman"/>
          <w:color w:val="000000" w:themeColor="text1"/>
          <w:sz w:val="26"/>
          <w:szCs w:val="26"/>
        </w:rPr>
        <w:t xml:space="preserve">.8. </w:t>
      </w:r>
      <w:permStart w:id="46" w:edGrp="everyone"/>
      <w:r w:rsidRPr="004A16E0">
        <w:rPr>
          <w:rFonts w:ascii="Times New Roman" w:hAnsi="Times New Roman"/>
          <w:color w:val="000000" w:themeColor="text1"/>
          <w:sz w:val="26"/>
          <w:szCs w:val="26"/>
        </w:rPr>
        <w:t>Подрядчик обязан принять участие в сдаче объекта рабочей и приемочной комиссии Заказчика и участвовать в подписании актов предварительных приёмо-сдаточных работ и акта по форме КС-14</w:t>
      </w:r>
    </w:p>
    <w:p w:rsidR="0032339A" w:rsidRPr="00462941" w:rsidRDefault="0032339A" w:rsidP="0032339A">
      <w:pPr>
        <w:pStyle w:val="af2"/>
        <w:widowControl w:val="0"/>
        <w:suppressAutoHyphens/>
        <w:spacing w:before="60"/>
        <w:ind w:firstLine="708"/>
        <w:jc w:val="both"/>
        <w:rPr>
          <w:rFonts w:ascii="Times New Roman" w:hAnsi="Times New Roman"/>
          <w:sz w:val="26"/>
          <w:szCs w:val="26"/>
        </w:rPr>
      </w:pPr>
      <w:r>
        <w:rPr>
          <w:rFonts w:ascii="Times New Roman" w:hAnsi="Times New Roman"/>
          <w:color w:val="000000" w:themeColor="text1"/>
          <w:sz w:val="26"/>
          <w:szCs w:val="26"/>
        </w:rPr>
        <w:t>8</w:t>
      </w:r>
      <w:r w:rsidRPr="004A16E0">
        <w:rPr>
          <w:rFonts w:ascii="Times New Roman" w:hAnsi="Times New Roman"/>
          <w:color w:val="000000" w:themeColor="text1"/>
          <w:sz w:val="26"/>
          <w:szCs w:val="26"/>
        </w:rPr>
        <w:t>.9</w:t>
      </w:r>
      <w:permEnd w:id="46"/>
      <w:r w:rsidRPr="004A16E0">
        <w:rPr>
          <w:rFonts w:ascii="Times New Roman" w:hAnsi="Times New Roman"/>
          <w:color w:val="000000" w:themeColor="text1"/>
          <w:sz w:val="26"/>
          <w:szCs w:val="26"/>
        </w:rPr>
        <w:t>. Устранение недостатков и недоделок</w:t>
      </w:r>
      <w:r w:rsidRPr="00280557">
        <w:rPr>
          <w:rFonts w:ascii="Times New Roman" w:hAnsi="Times New Roman"/>
          <w:sz w:val="26"/>
          <w:szCs w:val="26"/>
        </w:rPr>
        <w:t>, выявленных Заказчиком</w:t>
      </w:r>
      <w:r>
        <w:rPr>
          <w:rFonts w:ascii="Times New Roman" w:hAnsi="Times New Roman"/>
          <w:sz w:val="26"/>
          <w:szCs w:val="26"/>
        </w:rPr>
        <w:t>-застройщиком</w:t>
      </w:r>
      <w:r w:rsidRPr="00280557">
        <w:rPr>
          <w:rFonts w:ascii="Times New Roman" w:hAnsi="Times New Roman"/>
          <w:sz w:val="26"/>
          <w:szCs w:val="26"/>
        </w:rPr>
        <w:t xml:space="preserve"> в ходе проведения процедуры сдачи-приемки </w:t>
      </w:r>
      <w:r>
        <w:rPr>
          <w:rFonts w:ascii="Times New Roman" w:hAnsi="Times New Roman"/>
          <w:sz w:val="26"/>
          <w:szCs w:val="26"/>
        </w:rPr>
        <w:t xml:space="preserve">Объекта </w:t>
      </w:r>
      <w:r w:rsidRPr="004A16E0">
        <w:rPr>
          <w:rFonts w:ascii="Times New Roman" w:hAnsi="Times New Roman"/>
          <w:color w:val="000000" w:themeColor="text1"/>
          <w:sz w:val="26"/>
          <w:szCs w:val="26"/>
        </w:rPr>
        <w:t xml:space="preserve">или его части </w:t>
      </w:r>
      <w:r w:rsidRPr="003303FF">
        <w:rPr>
          <w:rFonts w:ascii="Times New Roman" w:hAnsi="Times New Roman"/>
          <w:sz w:val="26"/>
          <w:szCs w:val="26"/>
        </w:rPr>
        <w:t xml:space="preserve">(Этап строительства) </w:t>
      </w:r>
      <w:r w:rsidRPr="00280557">
        <w:rPr>
          <w:rFonts w:ascii="Times New Roman" w:hAnsi="Times New Roman"/>
          <w:sz w:val="26"/>
          <w:szCs w:val="26"/>
        </w:rPr>
        <w:t>является обязательным для Подрядчика и необходимым условием для проведения повторной приемки Заказчиком</w:t>
      </w:r>
      <w:r>
        <w:rPr>
          <w:rFonts w:ascii="Times New Roman" w:hAnsi="Times New Roman"/>
          <w:sz w:val="26"/>
          <w:szCs w:val="26"/>
        </w:rPr>
        <w:t>-застройщиком</w:t>
      </w:r>
      <w:r w:rsidRPr="00280557">
        <w:rPr>
          <w:rFonts w:ascii="Times New Roman" w:hAnsi="Times New Roman"/>
          <w:sz w:val="26"/>
          <w:szCs w:val="26"/>
        </w:rPr>
        <w:t>. Устранение таких недостатков и недоделок производится Подрядчиком за свой счет</w:t>
      </w:r>
      <w:r w:rsidRPr="00462941">
        <w:rPr>
          <w:rFonts w:ascii="Times New Roman" w:hAnsi="Times New Roman"/>
          <w:sz w:val="26"/>
          <w:szCs w:val="26"/>
        </w:rPr>
        <w:t>.</w:t>
      </w:r>
    </w:p>
    <w:p w:rsidR="0032339A" w:rsidRPr="00462941" w:rsidRDefault="0032339A" w:rsidP="0032339A">
      <w:pPr>
        <w:pStyle w:val="af2"/>
        <w:widowControl w:val="0"/>
        <w:suppressAutoHyphens/>
        <w:spacing w:before="60"/>
        <w:ind w:firstLine="708"/>
        <w:jc w:val="both"/>
        <w:rPr>
          <w:rFonts w:ascii="Times New Roman" w:hAnsi="Times New Roman"/>
          <w:sz w:val="26"/>
          <w:szCs w:val="26"/>
        </w:rPr>
      </w:pPr>
      <w:permStart w:id="47" w:edGrp="everyone"/>
      <w:r>
        <w:rPr>
          <w:rFonts w:ascii="Times New Roman" w:hAnsi="Times New Roman"/>
          <w:sz w:val="26"/>
          <w:szCs w:val="26"/>
        </w:rPr>
        <w:t>8</w:t>
      </w:r>
      <w:r w:rsidRPr="00462941">
        <w:rPr>
          <w:rFonts w:ascii="Times New Roman" w:hAnsi="Times New Roman"/>
          <w:sz w:val="26"/>
          <w:szCs w:val="26"/>
        </w:rPr>
        <w:t>.1</w:t>
      </w:r>
      <w:r>
        <w:rPr>
          <w:rFonts w:ascii="Times New Roman" w:hAnsi="Times New Roman"/>
          <w:sz w:val="26"/>
          <w:szCs w:val="26"/>
        </w:rPr>
        <w:t>0</w:t>
      </w:r>
      <w:permEnd w:id="47"/>
      <w:r w:rsidRPr="00462941">
        <w:rPr>
          <w:rFonts w:ascii="Times New Roman" w:hAnsi="Times New Roman"/>
          <w:sz w:val="26"/>
          <w:szCs w:val="26"/>
        </w:rPr>
        <w:t xml:space="preserve">. </w:t>
      </w:r>
      <w:r w:rsidRPr="000C3100">
        <w:rPr>
          <w:rFonts w:ascii="Times New Roman" w:hAnsi="Times New Roman"/>
          <w:sz w:val="26"/>
          <w:szCs w:val="26"/>
        </w:rPr>
        <w:t>Любая повторная приемка Заказчиком выполненных Работ</w:t>
      </w:r>
      <w:permStart w:id="48" w:edGrp="everyone"/>
      <w:r w:rsidRPr="00917476">
        <w:rPr>
          <w:rFonts w:ascii="Times New Roman" w:hAnsi="Times New Roman"/>
          <w:sz w:val="26"/>
          <w:szCs w:val="26"/>
        </w:rPr>
        <w:t>/</w:t>
      </w:r>
      <w:r w:rsidRPr="00917476">
        <w:rPr>
          <w:rFonts w:ascii="Times New Roman" w:hAnsi="Times New Roman"/>
          <w:sz w:val="26"/>
        </w:rPr>
        <w:t>Услуг</w:t>
      </w:r>
      <w:r w:rsidRPr="000C3100">
        <w:rPr>
          <w:rFonts w:ascii="Times New Roman" w:hAnsi="Times New Roman"/>
          <w:i/>
          <w:sz w:val="26"/>
        </w:rPr>
        <w:t xml:space="preserve"> </w:t>
      </w:r>
      <w:permEnd w:id="48"/>
      <w:r w:rsidRPr="000C3100">
        <w:rPr>
          <w:rFonts w:ascii="Times New Roman" w:hAnsi="Times New Roman"/>
          <w:sz w:val="26"/>
          <w:szCs w:val="26"/>
        </w:rPr>
        <w:t xml:space="preserve">производится в порядке, предусмотренном разделом </w:t>
      </w:r>
      <w:r>
        <w:rPr>
          <w:rFonts w:ascii="Times New Roman" w:hAnsi="Times New Roman"/>
          <w:sz w:val="26"/>
          <w:szCs w:val="26"/>
        </w:rPr>
        <w:t>8</w:t>
      </w:r>
      <w:r w:rsidRPr="000C3100">
        <w:rPr>
          <w:rFonts w:ascii="Times New Roman" w:hAnsi="Times New Roman"/>
          <w:sz w:val="26"/>
          <w:szCs w:val="26"/>
        </w:rPr>
        <w:t xml:space="preserve"> настоящего Договора</w:t>
      </w:r>
      <w:r w:rsidRPr="00462941">
        <w:rPr>
          <w:rFonts w:ascii="Times New Roman" w:hAnsi="Times New Roman"/>
          <w:sz w:val="26"/>
          <w:szCs w:val="26"/>
        </w:rPr>
        <w:t>.</w:t>
      </w:r>
    </w:p>
    <w:p w:rsidR="007E4F5A" w:rsidRPr="000C3100" w:rsidRDefault="007E4F5A" w:rsidP="00524E48">
      <w:pPr>
        <w:pStyle w:val="1"/>
        <w:numPr>
          <w:ilvl w:val="0"/>
          <w:numId w:val="4"/>
        </w:numPr>
        <w:rPr>
          <w:rFonts w:ascii="Times New Roman" w:hAnsi="Times New Roman"/>
          <w:sz w:val="26"/>
        </w:rPr>
      </w:pPr>
      <w:r w:rsidRPr="000C3100">
        <w:rPr>
          <w:rFonts w:ascii="Times New Roman" w:hAnsi="Times New Roman"/>
          <w:sz w:val="26"/>
        </w:rPr>
        <w:t xml:space="preserve">Ответственность Сторон </w:t>
      </w:r>
    </w:p>
    <w:p w:rsidR="007E4F5A" w:rsidRPr="000C3100" w:rsidRDefault="007E4F5A" w:rsidP="00B06C21">
      <w:pPr>
        <w:ind w:firstLine="567"/>
        <w:jc w:val="both"/>
        <w:rPr>
          <w:sz w:val="26"/>
          <w:szCs w:val="26"/>
        </w:rPr>
      </w:pPr>
      <w:r w:rsidRPr="000C3100">
        <w:rPr>
          <w:sz w:val="26"/>
          <w:szCs w:val="26"/>
        </w:rPr>
        <w:lastRenderedPageBreak/>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7E4F5A" w:rsidRPr="000C3100" w:rsidRDefault="007E4F5A" w:rsidP="00B06C21">
      <w:pPr>
        <w:ind w:firstLine="567"/>
        <w:jc w:val="both"/>
        <w:rPr>
          <w:sz w:val="26"/>
          <w:szCs w:val="26"/>
        </w:rPr>
      </w:pPr>
      <w:r w:rsidRPr="000C3100">
        <w:rPr>
          <w:sz w:val="26"/>
          <w:szCs w:val="26"/>
        </w:rPr>
        <w:t>9.2. Подрядчик несет перед Заказчиком ответственность за последствия неисполнения или ненадлежащего исполнения обязатель</w:t>
      </w:r>
      <w:proofErr w:type="gramStart"/>
      <w:r w:rsidRPr="000C3100">
        <w:rPr>
          <w:sz w:val="26"/>
          <w:szCs w:val="26"/>
        </w:rPr>
        <w:t>ств пр</w:t>
      </w:r>
      <w:proofErr w:type="gramEnd"/>
      <w:r w:rsidRPr="000C3100">
        <w:rPr>
          <w:sz w:val="26"/>
          <w:szCs w:val="26"/>
        </w:rPr>
        <w:t>ивлекаемыми им третьими лицами.</w:t>
      </w:r>
    </w:p>
    <w:p w:rsidR="007E4F5A" w:rsidRPr="000C3100" w:rsidRDefault="007E4F5A" w:rsidP="00E87E4D">
      <w:pPr>
        <w:ind w:firstLine="708"/>
        <w:jc w:val="both"/>
        <w:rPr>
          <w:sz w:val="26"/>
          <w:szCs w:val="26"/>
        </w:rPr>
      </w:pPr>
      <w:r w:rsidRPr="000C3100">
        <w:rPr>
          <w:sz w:val="26"/>
          <w:szCs w:val="26"/>
        </w:rPr>
        <w:t>9.3. За нарушение Подрядчиком сроков выполнения Работ, в том числе сроков устранения недостатков в результатах выполненных Работ</w:t>
      </w:r>
      <w:permStart w:id="49" w:edGrp="everyone"/>
      <w:r w:rsidRPr="000C3100">
        <w:rPr>
          <w:sz w:val="26"/>
          <w:szCs w:val="26"/>
        </w:rPr>
        <w:t>, поставки Вспомогательного оборудования и оказания Услуг</w:t>
      </w:r>
      <w:permEnd w:id="49"/>
      <w:r w:rsidRPr="000C3100">
        <w:rPr>
          <w:sz w:val="26"/>
          <w:szCs w:val="26"/>
        </w:rPr>
        <w:t xml:space="preserve">, предусмотренных Договором, Заказчик вправе взыскать с Подрядчика неустойку в размере </w:t>
      </w:r>
      <w:permStart w:id="50" w:edGrp="everyone"/>
      <w:r w:rsidR="001A6178" w:rsidRPr="000C3100">
        <w:rPr>
          <w:sz w:val="26"/>
          <w:szCs w:val="26"/>
        </w:rPr>
        <w:t>0,1</w:t>
      </w:r>
      <w:r w:rsidRPr="000C3100">
        <w:rPr>
          <w:sz w:val="26"/>
          <w:szCs w:val="26"/>
        </w:rPr>
        <w:t>%</w:t>
      </w:r>
      <w:r w:rsidR="00E87E4D" w:rsidRPr="000C3100">
        <w:rPr>
          <w:sz w:val="26"/>
          <w:szCs w:val="26"/>
        </w:rPr>
        <w:t xml:space="preserve"> </w:t>
      </w:r>
      <w:permEnd w:id="50"/>
      <w:r w:rsidRPr="000C3100">
        <w:rPr>
          <w:sz w:val="26"/>
          <w:szCs w:val="26"/>
        </w:rPr>
        <w:t>от</w:t>
      </w:r>
      <w:r w:rsidR="001A6178" w:rsidRPr="000C3100">
        <w:rPr>
          <w:sz w:val="26"/>
          <w:szCs w:val="26"/>
        </w:rPr>
        <w:t xml:space="preserve"> стоимости Работ</w:t>
      </w:r>
      <w:permStart w:id="51" w:edGrp="everyone"/>
      <w:r w:rsidR="001A6178" w:rsidRPr="000C3100">
        <w:rPr>
          <w:sz w:val="26"/>
          <w:szCs w:val="26"/>
        </w:rPr>
        <w:t>, поставки Вспомогательного оборудования и оказания Услуг</w:t>
      </w:r>
      <w:r w:rsidRPr="000C3100">
        <w:rPr>
          <w:sz w:val="26"/>
          <w:szCs w:val="26"/>
        </w:rPr>
        <w:t xml:space="preserve"> ____________ </w:t>
      </w:r>
      <w:permEnd w:id="51"/>
      <w:r w:rsidRPr="000C3100">
        <w:rPr>
          <w:sz w:val="26"/>
          <w:szCs w:val="26"/>
        </w:rPr>
        <w:t>за каждый день просрочки</w:t>
      </w:r>
      <w:r w:rsidR="001A6178" w:rsidRPr="000C3100">
        <w:rPr>
          <w:sz w:val="26"/>
          <w:szCs w:val="26"/>
        </w:rPr>
        <w:t xml:space="preserve"> </w:t>
      </w:r>
      <w:r w:rsidR="00E87E4D" w:rsidRPr="000C3100">
        <w:rPr>
          <w:sz w:val="26"/>
          <w:szCs w:val="26"/>
        </w:rPr>
        <w:t>исполнения  соответствующего обязательства.</w:t>
      </w:r>
    </w:p>
    <w:p w:rsidR="007E4F5A" w:rsidRPr="000C3100" w:rsidRDefault="007E4F5A" w:rsidP="00B06C21">
      <w:pPr>
        <w:ind w:firstLine="567"/>
        <w:jc w:val="both"/>
        <w:rPr>
          <w:sz w:val="26"/>
          <w:szCs w:val="26"/>
        </w:rPr>
      </w:pPr>
      <w:r w:rsidRPr="000C3100">
        <w:rPr>
          <w:sz w:val="26"/>
          <w:szCs w:val="26"/>
        </w:rPr>
        <w:t xml:space="preserve">9.4. За нарушение Заказчиком сроков оплаты, Подрядчик вправе взыскать с Заказчика неустойку в размере </w:t>
      </w:r>
      <w:r w:rsidR="001A6178" w:rsidRPr="00DF0AFF">
        <w:rPr>
          <w:sz w:val="26"/>
          <w:szCs w:val="26"/>
        </w:rPr>
        <w:t>1/365 действующей ставки рефинансирования ЦБ РФ от суммы, просроченной к оплате</w:t>
      </w:r>
      <w:r w:rsidR="001A6178" w:rsidRPr="000C3100">
        <w:rPr>
          <w:sz w:val="26"/>
          <w:szCs w:val="26"/>
        </w:rPr>
        <w:t xml:space="preserve"> </w:t>
      </w:r>
      <w:r w:rsidRPr="000C3100">
        <w:rPr>
          <w:sz w:val="26"/>
          <w:szCs w:val="26"/>
        </w:rPr>
        <w:t>за каждый день просрочки.</w:t>
      </w:r>
    </w:p>
    <w:p w:rsidR="007E4F5A" w:rsidRPr="000C3100" w:rsidRDefault="007E4F5A" w:rsidP="00B06C21">
      <w:pPr>
        <w:ind w:firstLine="567"/>
        <w:jc w:val="both"/>
        <w:rPr>
          <w:sz w:val="26"/>
          <w:szCs w:val="26"/>
        </w:rPr>
      </w:pPr>
      <w:r w:rsidRPr="000C3100">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7E4F5A" w:rsidRDefault="007E4F5A" w:rsidP="00B06C21">
      <w:pPr>
        <w:ind w:firstLine="567"/>
        <w:jc w:val="both"/>
        <w:rPr>
          <w:sz w:val="26"/>
          <w:szCs w:val="26"/>
        </w:rPr>
      </w:pPr>
      <w:r w:rsidRPr="000C3100">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F2DB6" w:rsidRPr="00FF2DB6" w:rsidRDefault="00FF2DB6" w:rsidP="00FF2DB6">
      <w:pPr>
        <w:pStyle w:val="aff4"/>
        <w:ind w:firstLine="567"/>
        <w:jc w:val="both"/>
        <w:rPr>
          <w:rFonts w:ascii="Times New Roman" w:hAnsi="Times New Roman"/>
          <w:sz w:val="26"/>
          <w:szCs w:val="26"/>
        </w:rPr>
      </w:pPr>
      <w:r w:rsidRPr="00FF2DB6">
        <w:rPr>
          <w:rFonts w:ascii="Times New Roman" w:hAnsi="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FF2DB6">
        <w:rPr>
          <w:rFonts w:ascii="Times New Roman" w:hAnsi="Times New Roman"/>
          <w:snapToGrid w:val="0"/>
          <w:sz w:val="26"/>
          <w:szCs w:val="26"/>
        </w:rPr>
        <w:t>от стоимости Договора.</w:t>
      </w:r>
      <w:r w:rsidRPr="00FF2DB6">
        <w:rPr>
          <w:rFonts w:ascii="Times New Roman" w:hAnsi="Times New Roman"/>
          <w:sz w:val="26"/>
          <w:szCs w:val="26"/>
        </w:rPr>
        <w:t xml:space="preserve"> </w:t>
      </w:r>
    </w:p>
    <w:p w:rsidR="00FF2DB6" w:rsidRPr="00FF2DB6" w:rsidRDefault="00FF2DB6" w:rsidP="00FF2DB6">
      <w:pPr>
        <w:pStyle w:val="aff4"/>
        <w:ind w:firstLine="567"/>
        <w:jc w:val="both"/>
        <w:rPr>
          <w:rFonts w:ascii="Times New Roman" w:hAnsi="Times New Roman"/>
          <w:sz w:val="26"/>
          <w:szCs w:val="26"/>
        </w:rPr>
      </w:pPr>
      <w:r w:rsidRPr="00FF2DB6">
        <w:rPr>
          <w:rFonts w:ascii="Times New Roman" w:hAnsi="Times New Roman"/>
          <w:sz w:val="26"/>
          <w:szCs w:val="26"/>
        </w:rPr>
        <w:t xml:space="preserve">Положения настоящего пункта не применяются в случае </w:t>
      </w:r>
      <w:proofErr w:type="spellStart"/>
      <w:r w:rsidRPr="00FF2DB6">
        <w:rPr>
          <w:rFonts w:ascii="Times New Roman" w:hAnsi="Times New Roman"/>
          <w:sz w:val="26"/>
          <w:szCs w:val="26"/>
        </w:rPr>
        <w:t>непредоставления</w:t>
      </w:r>
      <w:proofErr w:type="spellEnd"/>
      <w:r w:rsidRPr="00FF2DB6">
        <w:rPr>
          <w:rFonts w:ascii="Times New Roman" w:hAnsi="Times New Roman"/>
          <w:sz w:val="26"/>
          <w:szCs w:val="26"/>
        </w:rPr>
        <w:t xml:space="preserve"> Заказчиком материала, оборудования, технической документации в установленный срок, при условии, что такое </w:t>
      </w:r>
      <w:proofErr w:type="spellStart"/>
      <w:r w:rsidRPr="00FF2DB6">
        <w:rPr>
          <w:rFonts w:ascii="Times New Roman" w:hAnsi="Times New Roman"/>
          <w:sz w:val="26"/>
          <w:szCs w:val="26"/>
        </w:rPr>
        <w:t>непредоставление</w:t>
      </w:r>
      <w:proofErr w:type="spellEnd"/>
      <w:r w:rsidRPr="00FF2DB6">
        <w:rPr>
          <w:rFonts w:ascii="Times New Roman" w:hAnsi="Times New Roman"/>
          <w:sz w:val="26"/>
          <w:szCs w:val="26"/>
        </w:rPr>
        <w:t xml:space="preserve"> препятствовало исполнению договора (ст. 719 ГК РФ).</w:t>
      </w:r>
    </w:p>
    <w:p w:rsidR="00FF2DB6" w:rsidRPr="000C3100" w:rsidRDefault="00FF2DB6" w:rsidP="00B06C21">
      <w:pPr>
        <w:ind w:firstLine="567"/>
        <w:jc w:val="both"/>
        <w:rPr>
          <w:sz w:val="26"/>
          <w:szCs w:val="26"/>
        </w:rPr>
      </w:pPr>
    </w:p>
    <w:p w:rsidR="007E4F5A" w:rsidRPr="000C3100" w:rsidRDefault="007E4F5A" w:rsidP="00CE14BD">
      <w:pPr>
        <w:jc w:val="both"/>
        <w:rPr>
          <w:sz w:val="26"/>
          <w:szCs w:val="26"/>
        </w:rPr>
      </w:pPr>
    </w:p>
    <w:p w:rsidR="007E4F5A" w:rsidRPr="000C3100" w:rsidRDefault="00B06C21" w:rsidP="00091415">
      <w:pPr>
        <w:pStyle w:val="1"/>
        <w:numPr>
          <w:ilvl w:val="0"/>
          <w:numId w:val="4"/>
        </w:numPr>
        <w:rPr>
          <w:rFonts w:ascii="Times New Roman" w:hAnsi="Times New Roman"/>
          <w:sz w:val="26"/>
        </w:rPr>
      </w:pPr>
      <w:r w:rsidRPr="000C3100">
        <w:rPr>
          <w:rFonts w:ascii="Times New Roman" w:hAnsi="Times New Roman"/>
          <w:sz w:val="26"/>
        </w:rPr>
        <w:t xml:space="preserve"> </w:t>
      </w:r>
      <w:r w:rsidR="007E4F5A" w:rsidRPr="000C3100">
        <w:rPr>
          <w:rFonts w:ascii="Times New Roman" w:hAnsi="Times New Roman"/>
          <w:sz w:val="26"/>
        </w:rPr>
        <w:t>Обстоятельства непреодолимой силы (форс-мажор)</w:t>
      </w:r>
    </w:p>
    <w:p w:rsidR="007E4F5A" w:rsidRPr="000C3100" w:rsidRDefault="007E4F5A" w:rsidP="00B06C21">
      <w:pPr>
        <w:ind w:firstLine="567"/>
        <w:jc w:val="both"/>
        <w:rPr>
          <w:sz w:val="26"/>
          <w:szCs w:val="26"/>
        </w:rPr>
      </w:pPr>
      <w:r w:rsidRPr="000C3100">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E4F5A" w:rsidRPr="000C3100" w:rsidRDefault="007E4F5A" w:rsidP="00B06C21">
      <w:pPr>
        <w:ind w:firstLine="567"/>
        <w:jc w:val="both"/>
        <w:rPr>
          <w:sz w:val="26"/>
          <w:szCs w:val="26"/>
        </w:rPr>
      </w:pPr>
      <w:r w:rsidRPr="000C3100">
        <w:rPr>
          <w:sz w:val="26"/>
          <w:szCs w:val="26"/>
        </w:rPr>
        <w:t xml:space="preserve">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w:t>
      </w:r>
      <w:r w:rsidRPr="000C3100">
        <w:rPr>
          <w:sz w:val="26"/>
          <w:szCs w:val="26"/>
        </w:rPr>
        <w:lastRenderedPageBreak/>
        <w:t>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E4F5A" w:rsidRPr="000C3100" w:rsidRDefault="007E4F5A" w:rsidP="00B06C21">
      <w:pPr>
        <w:ind w:firstLine="567"/>
        <w:jc w:val="both"/>
        <w:rPr>
          <w:sz w:val="26"/>
          <w:szCs w:val="26"/>
        </w:rPr>
      </w:pPr>
      <w:r w:rsidRPr="000C3100">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E4F5A" w:rsidRPr="000C3100" w:rsidRDefault="007E4F5A" w:rsidP="00B06C21">
      <w:pPr>
        <w:ind w:firstLine="567"/>
        <w:jc w:val="both"/>
        <w:rPr>
          <w:sz w:val="26"/>
          <w:szCs w:val="26"/>
        </w:rPr>
      </w:pPr>
      <w:r w:rsidRPr="000C3100">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E4F5A" w:rsidRPr="000C3100" w:rsidRDefault="007E4F5A" w:rsidP="00621869">
      <w:pPr>
        <w:ind w:firstLine="709"/>
        <w:jc w:val="both"/>
        <w:rPr>
          <w:sz w:val="26"/>
          <w:szCs w:val="26"/>
        </w:rPr>
      </w:pPr>
    </w:p>
    <w:p w:rsidR="007E4F5A" w:rsidRPr="000C3100" w:rsidRDefault="007E4F5A" w:rsidP="007D79B8">
      <w:pPr>
        <w:numPr>
          <w:ilvl w:val="0"/>
          <w:numId w:val="4"/>
        </w:numPr>
        <w:jc w:val="center"/>
        <w:rPr>
          <w:b/>
          <w:bCs/>
          <w:sz w:val="26"/>
          <w:szCs w:val="26"/>
        </w:rPr>
      </w:pPr>
      <w:r w:rsidRPr="000C3100">
        <w:rPr>
          <w:b/>
          <w:bCs/>
          <w:sz w:val="26"/>
          <w:szCs w:val="26"/>
        </w:rPr>
        <w:t>Конфиденциальность</w:t>
      </w:r>
    </w:p>
    <w:p w:rsidR="007E4F5A" w:rsidRPr="000C3100" w:rsidRDefault="007E4F5A" w:rsidP="00866F45">
      <w:pPr>
        <w:pStyle w:val="21"/>
        <w:tabs>
          <w:tab w:val="left" w:pos="0"/>
        </w:tabs>
        <w:spacing w:before="60"/>
        <w:ind w:firstLine="567"/>
        <w:rPr>
          <w:sz w:val="26"/>
          <w:szCs w:val="26"/>
        </w:rPr>
      </w:pPr>
    </w:p>
    <w:p w:rsidR="007E4F5A" w:rsidRPr="000C3100" w:rsidRDefault="007E4F5A" w:rsidP="00B06C21">
      <w:pPr>
        <w:widowControl w:val="0"/>
        <w:ind w:firstLine="567"/>
        <w:jc w:val="both"/>
        <w:rPr>
          <w:sz w:val="26"/>
          <w:szCs w:val="26"/>
        </w:rPr>
      </w:pPr>
      <w:r w:rsidRPr="000C3100">
        <w:rPr>
          <w:sz w:val="26"/>
          <w:szCs w:val="26"/>
        </w:rPr>
        <w:t>11.1. Раскрывающая Сторона – Сторона, которая раскрывает конфиденциальную информацию другой Стороне.</w:t>
      </w:r>
    </w:p>
    <w:p w:rsidR="007E4F5A" w:rsidRPr="000C3100" w:rsidRDefault="007E4F5A" w:rsidP="00B06C21">
      <w:pPr>
        <w:widowControl w:val="0"/>
        <w:ind w:firstLine="567"/>
        <w:jc w:val="both"/>
        <w:rPr>
          <w:sz w:val="26"/>
          <w:szCs w:val="26"/>
        </w:rPr>
      </w:pPr>
      <w:r w:rsidRPr="000C3100">
        <w:rPr>
          <w:sz w:val="26"/>
          <w:szCs w:val="26"/>
        </w:rPr>
        <w:t>11.2. Получающая Сторона – Сторона, которая получает конфиденциальную информацию от другой Стороны.</w:t>
      </w:r>
    </w:p>
    <w:p w:rsidR="007E4F5A" w:rsidRPr="000C3100" w:rsidRDefault="007E4F5A" w:rsidP="00B06C21">
      <w:pPr>
        <w:widowControl w:val="0"/>
        <w:ind w:firstLine="567"/>
        <w:jc w:val="both"/>
        <w:rPr>
          <w:sz w:val="26"/>
          <w:szCs w:val="26"/>
        </w:rPr>
      </w:pPr>
      <w:r w:rsidRPr="000C3100">
        <w:rPr>
          <w:sz w:val="26"/>
          <w:szCs w:val="26"/>
        </w:rPr>
        <w:t xml:space="preserve">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0C3100">
        <w:rPr>
          <w:sz w:val="26"/>
          <w:szCs w:val="26"/>
        </w:rPr>
        <w:t xml:space="preserve">Федерации) </w:t>
      </w:r>
      <w:proofErr w:type="gramEnd"/>
      <w:r w:rsidRPr="000C3100">
        <w:rPr>
          <w:sz w:val="26"/>
          <w:szCs w:val="26"/>
        </w:rPr>
        <w:t>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E4F5A" w:rsidRPr="000C3100" w:rsidRDefault="007E4F5A" w:rsidP="00B06C21">
      <w:pPr>
        <w:widowControl w:val="0"/>
        <w:ind w:firstLine="567"/>
        <w:jc w:val="both"/>
        <w:rPr>
          <w:sz w:val="26"/>
          <w:szCs w:val="26"/>
        </w:rPr>
      </w:pPr>
      <w:r w:rsidRPr="000C3100">
        <w:rPr>
          <w:sz w:val="26"/>
          <w:szCs w:val="26"/>
        </w:rPr>
        <w:t xml:space="preserve">11.4. </w:t>
      </w:r>
      <w:proofErr w:type="gramStart"/>
      <w:r w:rsidRPr="000C3100">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7E4F5A" w:rsidRPr="000C3100" w:rsidRDefault="007E4F5A" w:rsidP="00B06C21">
      <w:pPr>
        <w:widowControl w:val="0"/>
        <w:ind w:firstLine="567"/>
        <w:jc w:val="both"/>
        <w:rPr>
          <w:sz w:val="26"/>
          <w:szCs w:val="26"/>
        </w:rPr>
      </w:pPr>
      <w:r w:rsidRPr="000C3100">
        <w:rPr>
          <w:sz w:val="26"/>
          <w:szCs w:val="26"/>
        </w:rPr>
        <w:t xml:space="preserve">11.5. Информация, полученная Получающей Стороной, не рассматривается как конфиденциальная и, соответственно, у Получающей Стороны не возникает </w:t>
      </w:r>
      <w:r w:rsidRPr="000C3100">
        <w:rPr>
          <w:sz w:val="26"/>
          <w:szCs w:val="26"/>
        </w:rPr>
        <w:lastRenderedPageBreak/>
        <w:t>обязательств по сохранению конфиденциальности в отношении такой информации, если она удовлетворяет одной из следующих характеристик:</w:t>
      </w:r>
    </w:p>
    <w:p w:rsidR="007E4F5A" w:rsidRPr="000C3100" w:rsidRDefault="007E4F5A" w:rsidP="00B06C21">
      <w:pPr>
        <w:widowControl w:val="0"/>
        <w:ind w:firstLine="567"/>
        <w:jc w:val="both"/>
        <w:rPr>
          <w:sz w:val="26"/>
          <w:szCs w:val="26"/>
        </w:rPr>
      </w:pPr>
      <w:r w:rsidRPr="000C3100">
        <w:rPr>
          <w:sz w:val="26"/>
          <w:szCs w:val="26"/>
        </w:rPr>
        <w:t>11.5.1. информация во время ее раскрытия является публично известной;</w:t>
      </w:r>
    </w:p>
    <w:p w:rsidR="007E4F5A" w:rsidRPr="000C3100" w:rsidRDefault="007E4F5A" w:rsidP="00B06C21">
      <w:pPr>
        <w:widowControl w:val="0"/>
        <w:ind w:firstLine="567"/>
        <w:jc w:val="both"/>
        <w:rPr>
          <w:sz w:val="26"/>
          <w:szCs w:val="26"/>
        </w:rPr>
      </w:pPr>
      <w:r w:rsidRPr="000C3100">
        <w:rPr>
          <w:sz w:val="26"/>
          <w:szCs w:val="26"/>
        </w:rPr>
        <w:t>11.5.2. информация представлена Получающей Стороне с письменным указанием на то, что она не является конфиденциальной;</w:t>
      </w:r>
    </w:p>
    <w:p w:rsidR="007E4F5A" w:rsidRPr="000C3100" w:rsidRDefault="007E4F5A" w:rsidP="00B06C21">
      <w:pPr>
        <w:widowControl w:val="0"/>
        <w:ind w:left="567" w:firstLine="567"/>
        <w:jc w:val="both"/>
        <w:rPr>
          <w:sz w:val="26"/>
          <w:szCs w:val="26"/>
        </w:rPr>
      </w:pPr>
      <w:r w:rsidRPr="000C3100">
        <w:rPr>
          <w:sz w:val="26"/>
          <w:szCs w:val="26"/>
        </w:rPr>
        <w:t>11.5.3. информация получена от любого третьего лица на законных основаниях;</w:t>
      </w:r>
    </w:p>
    <w:p w:rsidR="007E4F5A" w:rsidRPr="000C3100" w:rsidRDefault="007E4F5A" w:rsidP="00B06C21">
      <w:pPr>
        <w:widowControl w:val="0"/>
        <w:ind w:firstLine="567"/>
        <w:jc w:val="both"/>
        <w:rPr>
          <w:sz w:val="26"/>
          <w:szCs w:val="26"/>
        </w:rPr>
      </w:pPr>
      <w:r w:rsidRPr="000C3100">
        <w:rPr>
          <w:sz w:val="26"/>
          <w:szCs w:val="26"/>
        </w:rPr>
        <w:t>11.5.4. информация не может являться конфиденциальной в соответствии с законодательством Российской Федерации.</w:t>
      </w:r>
    </w:p>
    <w:p w:rsidR="007E4F5A" w:rsidRPr="000C3100" w:rsidRDefault="007E4F5A" w:rsidP="00B06C21">
      <w:pPr>
        <w:widowControl w:val="0"/>
        <w:ind w:firstLine="567"/>
        <w:jc w:val="both"/>
        <w:rPr>
          <w:sz w:val="26"/>
          <w:szCs w:val="26"/>
        </w:rPr>
      </w:pPr>
      <w:r w:rsidRPr="000C3100">
        <w:rPr>
          <w:sz w:val="26"/>
          <w:szCs w:val="26"/>
        </w:rPr>
        <w:t>11.6. Получающая Сторона имеет право раскрывать конфиденциальную информацию без согласия Раскрывающей Стороны:</w:t>
      </w:r>
    </w:p>
    <w:p w:rsidR="007E4F5A" w:rsidRPr="000C3100" w:rsidRDefault="007E4F5A" w:rsidP="00B06C21">
      <w:pPr>
        <w:widowControl w:val="0"/>
        <w:ind w:firstLine="567"/>
        <w:jc w:val="both"/>
        <w:rPr>
          <w:sz w:val="26"/>
          <w:szCs w:val="26"/>
        </w:rPr>
      </w:pPr>
      <w:r w:rsidRPr="000C3100">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7E4F5A" w:rsidRPr="000C3100" w:rsidRDefault="007E4F5A" w:rsidP="00B06C21">
      <w:pPr>
        <w:widowControl w:val="0"/>
        <w:ind w:firstLine="567"/>
        <w:jc w:val="both"/>
        <w:rPr>
          <w:sz w:val="26"/>
          <w:szCs w:val="26"/>
        </w:rPr>
      </w:pPr>
      <w:r w:rsidRPr="000C3100">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E4F5A" w:rsidRPr="000C3100" w:rsidRDefault="007E4F5A" w:rsidP="00B06C21">
      <w:pPr>
        <w:widowControl w:val="0"/>
        <w:ind w:firstLine="567"/>
        <w:jc w:val="both"/>
        <w:rPr>
          <w:sz w:val="26"/>
          <w:szCs w:val="26"/>
        </w:rPr>
      </w:pPr>
      <w:r w:rsidRPr="000C3100">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7E4F5A" w:rsidRPr="000C3100" w:rsidRDefault="007E4F5A" w:rsidP="00866F45">
      <w:pPr>
        <w:pStyle w:val="21"/>
        <w:tabs>
          <w:tab w:val="left" w:pos="0"/>
        </w:tabs>
        <w:spacing w:before="60"/>
        <w:ind w:firstLine="567"/>
        <w:rPr>
          <w:sz w:val="26"/>
          <w:szCs w:val="26"/>
        </w:rPr>
      </w:pPr>
    </w:p>
    <w:p w:rsidR="007E4F5A" w:rsidRPr="000C3100" w:rsidRDefault="007E4F5A" w:rsidP="00866F45">
      <w:pPr>
        <w:numPr>
          <w:ilvl w:val="0"/>
          <w:numId w:val="4"/>
        </w:numPr>
        <w:jc w:val="center"/>
        <w:rPr>
          <w:b/>
          <w:bCs/>
          <w:sz w:val="26"/>
          <w:szCs w:val="26"/>
        </w:rPr>
      </w:pPr>
      <w:r w:rsidRPr="000C3100">
        <w:rPr>
          <w:b/>
          <w:bCs/>
          <w:sz w:val="26"/>
          <w:szCs w:val="26"/>
        </w:rPr>
        <w:t>Уведомления</w:t>
      </w:r>
    </w:p>
    <w:p w:rsidR="007E4F5A" w:rsidRPr="000C3100" w:rsidRDefault="007E4F5A" w:rsidP="00CC2665">
      <w:pPr>
        <w:widowControl w:val="0"/>
        <w:tabs>
          <w:tab w:val="left" w:pos="0"/>
        </w:tabs>
        <w:suppressAutoHyphens/>
        <w:spacing w:before="120"/>
        <w:ind w:firstLine="567"/>
        <w:jc w:val="both"/>
        <w:rPr>
          <w:sz w:val="26"/>
          <w:szCs w:val="26"/>
        </w:rPr>
      </w:pPr>
      <w:r w:rsidRPr="000C3100">
        <w:rPr>
          <w:b/>
          <w:bCs/>
          <w:sz w:val="26"/>
          <w:szCs w:val="26"/>
        </w:rPr>
        <w:t>12.1.</w:t>
      </w:r>
      <w:r w:rsidRPr="000C3100">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 xml:space="preserve">Для Заказчика: </w:t>
      </w:r>
    </w:p>
    <w:p w:rsidR="007E4F5A" w:rsidRPr="000C3100" w:rsidRDefault="00D51116" w:rsidP="00CC2665">
      <w:pPr>
        <w:pStyle w:val="6"/>
        <w:widowControl w:val="0"/>
        <w:suppressAutoHyphens/>
        <w:spacing w:before="40"/>
        <w:rPr>
          <w:rFonts w:ascii="Times New Roman" w:hAnsi="Times New Roman"/>
          <w:b w:val="0"/>
          <w:sz w:val="26"/>
        </w:rPr>
      </w:pPr>
      <w:r>
        <w:rPr>
          <w:rFonts w:ascii="Times New Roman" w:hAnsi="Times New Roman"/>
          <w:b w:val="0"/>
          <w:sz w:val="26"/>
        </w:rPr>
        <w:t>Организация: П</w:t>
      </w:r>
      <w:r w:rsidR="007E4F5A" w:rsidRPr="000C3100">
        <w:rPr>
          <w:rFonts w:ascii="Times New Roman" w:hAnsi="Times New Roman"/>
          <w:b w:val="0"/>
          <w:sz w:val="26"/>
        </w:rPr>
        <w:t>АО «</w:t>
      </w:r>
      <w:proofErr w:type="spellStart"/>
      <w:r>
        <w:rPr>
          <w:rFonts w:ascii="Times New Roman" w:hAnsi="Times New Roman"/>
          <w:b w:val="0"/>
          <w:sz w:val="26"/>
        </w:rPr>
        <w:t>Башинформсвязь</w:t>
      </w:r>
      <w:proofErr w:type="spellEnd"/>
      <w:r w:rsidR="007E4F5A" w:rsidRPr="000C3100">
        <w:rPr>
          <w:rFonts w:ascii="Times New Roman" w:hAnsi="Times New Roman"/>
          <w:b w:val="0"/>
          <w:sz w:val="26"/>
        </w:rPr>
        <w:t>»</w:t>
      </w:r>
    </w:p>
    <w:p w:rsidR="007E4F5A" w:rsidRPr="000C3100" w:rsidRDefault="007E4F5A" w:rsidP="00163198">
      <w:pPr>
        <w:widowControl w:val="0"/>
        <w:tabs>
          <w:tab w:val="num" w:pos="0"/>
        </w:tabs>
        <w:suppressAutoHyphens/>
        <w:spacing w:before="40"/>
        <w:ind w:firstLine="851"/>
        <w:rPr>
          <w:sz w:val="26"/>
          <w:szCs w:val="26"/>
        </w:rPr>
      </w:pPr>
      <w:permStart w:id="52" w:edGrp="everyone"/>
      <w:r w:rsidRPr="000C3100">
        <w:rPr>
          <w:bCs/>
          <w:sz w:val="26"/>
          <w:szCs w:val="26"/>
        </w:rPr>
        <w:t>Ф.И.О.:</w:t>
      </w:r>
      <w:r w:rsidRPr="000C3100">
        <w:rPr>
          <w:sz w:val="26"/>
          <w:szCs w:val="26"/>
        </w:rPr>
        <w:t xml:space="preserve">  __________</w:t>
      </w:r>
    </w:p>
    <w:p w:rsidR="007E4F5A" w:rsidRPr="000C3100" w:rsidRDefault="007E4F5A" w:rsidP="00CC2665">
      <w:pPr>
        <w:tabs>
          <w:tab w:val="num" w:pos="0"/>
        </w:tabs>
        <w:suppressAutoHyphens/>
        <w:spacing w:before="40"/>
        <w:ind w:firstLine="851"/>
        <w:rPr>
          <w:sz w:val="26"/>
          <w:szCs w:val="26"/>
        </w:rPr>
      </w:pPr>
      <w:r w:rsidRPr="000C3100">
        <w:rPr>
          <w:bCs/>
          <w:sz w:val="26"/>
          <w:szCs w:val="26"/>
        </w:rPr>
        <w:t>Адрес</w:t>
      </w:r>
      <w:proofErr w:type="gramStart"/>
      <w:r w:rsidRPr="000C3100">
        <w:rPr>
          <w:bCs/>
          <w:sz w:val="26"/>
          <w:szCs w:val="26"/>
        </w:rPr>
        <w:t>:</w:t>
      </w:r>
      <w:r w:rsidRPr="000C3100">
        <w:rPr>
          <w:sz w:val="26"/>
          <w:szCs w:val="26"/>
        </w:rPr>
        <w:t> </w:t>
      </w:r>
      <w:r w:rsidRPr="000C3100">
        <w:rPr>
          <w:sz w:val="26"/>
        </w:rPr>
        <w:t>:  __________</w:t>
      </w:r>
      <w:proofErr w:type="gramEnd"/>
    </w:p>
    <w:p w:rsidR="007E4F5A" w:rsidRPr="000C3100" w:rsidRDefault="007E4F5A" w:rsidP="00CC2665">
      <w:pPr>
        <w:tabs>
          <w:tab w:val="num" w:pos="0"/>
        </w:tabs>
        <w:suppressAutoHyphens/>
        <w:spacing w:before="40"/>
        <w:ind w:firstLine="851"/>
        <w:rPr>
          <w:sz w:val="26"/>
        </w:rPr>
      </w:pPr>
      <w:r w:rsidRPr="000C3100">
        <w:rPr>
          <w:sz w:val="26"/>
        </w:rPr>
        <w:t>Телефон: ________, Факс: __________</w:t>
      </w:r>
    </w:p>
    <w:p w:rsidR="007E4F5A" w:rsidRPr="000C3100" w:rsidRDefault="007E4F5A" w:rsidP="00CC2665">
      <w:pPr>
        <w:widowControl w:val="0"/>
        <w:tabs>
          <w:tab w:val="num" w:pos="0"/>
        </w:tabs>
        <w:suppressAutoHyphens/>
        <w:spacing w:before="40"/>
        <w:ind w:firstLine="851"/>
        <w:rPr>
          <w:sz w:val="26"/>
          <w:szCs w:val="26"/>
        </w:rPr>
      </w:pPr>
      <w:proofErr w:type="gramStart"/>
      <w:r w:rsidRPr="000C3100">
        <w:rPr>
          <w:bCs/>
          <w:sz w:val="26"/>
          <w:szCs w:val="26"/>
          <w:lang w:val="en-GB"/>
        </w:rPr>
        <w:t>e</w:t>
      </w:r>
      <w:r w:rsidRPr="000C3100">
        <w:rPr>
          <w:bCs/>
          <w:sz w:val="26"/>
          <w:szCs w:val="26"/>
        </w:rPr>
        <w:t>-</w:t>
      </w:r>
      <w:r w:rsidRPr="000C3100">
        <w:rPr>
          <w:bCs/>
          <w:sz w:val="26"/>
          <w:szCs w:val="26"/>
          <w:lang w:val="en-GB"/>
        </w:rPr>
        <w:t>mail</w:t>
      </w:r>
      <w:proofErr w:type="gramEnd"/>
      <w:r w:rsidRPr="000C3100">
        <w:rPr>
          <w:bCs/>
          <w:sz w:val="26"/>
          <w:szCs w:val="26"/>
        </w:rPr>
        <w:t>:</w:t>
      </w:r>
      <w:r w:rsidRPr="000C3100">
        <w:rPr>
          <w:sz w:val="26"/>
          <w:szCs w:val="26"/>
        </w:rPr>
        <w:t xml:space="preserve"> ______________</w:t>
      </w:r>
    </w:p>
    <w:permEnd w:id="52"/>
    <w:p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Для Подрядчика:</w:t>
      </w:r>
    </w:p>
    <w:p w:rsidR="007E4F5A" w:rsidRPr="000C3100" w:rsidRDefault="007E4F5A" w:rsidP="00CC2665">
      <w:pPr>
        <w:widowControl w:val="0"/>
        <w:tabs>
          <w:tab w:val="num" w:pos="0"/>
        </w:tabs>
        <w:suppressAutoHyphens/>
        <w:rPr>
          <w:bCs/>
          <w:sz w:val="26"/>
          <w:szCs w:val="26"/>
        </w:rPr>
      </w:pPr>
      <w:r w:rsidRPr="000C3100">
        <w:rPr>
          <w:bCs/>
          <w:sz w:val="26"/>
          <w:szCs w:val="26"/>
        </w:rPr>
        <w:t>Организация</w:t>
      </w:r>
      <w:permStart w:id="53" w:edGrp="everyone"/>
      <w:r w:rsidRPr="000C3100">
        <w:rPr>
          <w:bCs/>
          <w:sz w:val="26"/>
          <w:szCs w:val="26"/>
        </w:rPr>
        <w:t>:___________</w:t>
      </w:r>
    </w:p>
    <w:p w:rsidR="007E4F5A" w:rsidRPr="000C3100" w:rsidRDefault="007E4F5A" w:rsidP="00CC2665">
      <w:pPr>
        <w:widowControl w:val="0"/>
        <w:tabs>
          <w:tab w:val="num" w:pos="0"/>
        </w:tabs>
        <w:suppressAutoHyphens/>
        <w:ind w:firstLine="851"/>
        <w:rPr>
          <w:sz w:val="26"/>
          <w:szCs w:val="26"/>
        </w:rPr>
      </w:pPr>
      <w:r w:rsidRPr="000C3100">
        <w:rPr>
          <w:bCs/>
          <w:sz w:val="26"/>
          <w:szCs w:val="26"/>
        </w:rPr>
        <w:t>Ф.И.О.:</w:t>
      </w:r>
      <w:r w:rsidRPr="000C3100">
        <w:rPr>
          <w:sz w:val="26"/>
          <w:szCs w:val="26"/>
        </w:rPr>
        <w:t xml:space="preserve"> ___________</w:t>
      </w:r>
    </w:p>
    <w:p w:rsidR="007E4F5A" w:rsidRPr="000C3100" w:rsidRDefault="007E4F5A" w:rsidP="00CC2665">
      <w:pPr>
        <w:widowControl w:val="0"/>
        <w:tabs>
          <w:tab w:val="num" w:pos="0"/>
        </w:tabs>
        <w:suppressAutoHyphens/>
        <w:ind w:firstLine="851"/>
        <w:rPr>
          <w:sz w:val="26"/>
          <w:szCs w:val="26"/>
        </w:rPr>
      </w:pPr>
      <w:r w:rsidRPr="000C3100">
        <w:rPr>
          <w:bCs/>
          <w:sz w:val="26"/>
          <w:szCs w:val="26"/>
        </w:rPr>
        <w:t>Адрес:</w:t>
      </w:r>
      <w:r w:rsidRPr="000C3100">
        <w:rPr>
          <w:sz w:val="26"/>
          <w:szCs w:val="26"/>
        </w:rPr>
        <w:t> ______________</w:t>
      </w:r>
    </w:p>
    <w:p w:rsidR="007E4F5A" w:rsidRPr="000C3100" w:rsidRDefault="007E4F5A" w:rsidP="00CC2665">
      <w:pPr>
        <w:widowControl w:val="0"/>
        <w:tabs>
          <w:tab w:val="num" w:pos="0"/>
        </w:tabs>
        <w:suppressAutoHyphens/>
        <w:ind w:firstLine="851"/>
        <w:rPr>
          <w:bCs/>
          <w:sz w:val="26"/>
          <w:szCs w:val="26"/>
        </w:rPr>
      </w:pPr>
      <w:r w:rsidRPr="000C3100">
        <w:rPr>
          <w:bCs/>
          <w:sz w:val="26"/>
          <w:szCs w:val="26"/>
        </w:rPr>
        <w:t>Телефон:</w:t>
      </w:r>
      <w:r w:rsidRPr="000C3100">
        <w:rPr>
          <w:sz w:val="26"/>
          <w:szCs w:val="26"/>
        </w:rPr>
        <w:t xml:space="preserve"> ___________, Факс: __________</w:t>
      </w:r>
    </w:p>
    <w:p w:rsidR="007E4F5A" w:rsidRPr="000C3100" w:rsidRDefault="007E4F5A" w:rsidP="00CC2665">
      <w:pPr>
        <w:ind w:left="131" w:right="-766" w:firstLine="720"/>
        <w:jc w:val="both"/>
        <w:rPr>
          <w:sz w:val="26"/>
          <w:szCs w:val="26"/>
        </w:rPr>
      </w:pPr>
      <w:proofErr w:type="gramStart"/>
      <w:r w:rsidRPr="000C3100">
        <w:rPr>
          <w:bCs/>
          <w:sz w:val="26"/>
          <w:szCs w:val="26"/>
          <w:lang w:val="en-GB"/>
        </w:rPr>
        <w:t>e</w:t>
      </w:r>
      <w:r w:rsidRPr="000C3100">
        <w:rPr>
          <w:bCs/>
          <w:sz w:val="26"/>
          <w:szCs w:val="26"/>
        </w:rPr>
        <w:t>-</w:t>
      </w:r>
      <w:r w:rsidRPr="000C3100">
        <w:rPr>
          <w:bCs/>
          <w:sz w:val="26"/>
          <w:szCs w:val="26"/>
          <w:lang w:val="en-GB"/>
        </w:rPr>
        <w:t>mail</w:t>
      </w:r>
      <w:proofErr w:type="gramEnd"/>
      <w:r w:rsidRPr="000C3100">
        <w:rPr>
          <w:bCs/>
          <w:sz w:val="26"/>
          <w:szCs w:val="26"/>
        </w:rPr>
        <w:t>:</w:t>
      </w:r>
      <w:r w:rsidRPr="000C3100">
        <w:rPr>
          <w:sz w:val="26"/>
          <w:szCs w:val="26"/>
        </w:rPr>
        <w:t xml:space="preserve"> _________________</w:t>
      </w:r>
    </w:p>
    <w:permEnd w:id="53"/>
    <w:p w:rsidR="007E4F5A" w:rsidRPr="000C3100" w:rsidRDefault="007E4F5A" w:rsidP="00CC2665">
      <w:pPr>
        <w:widowControl w:val="0"/>
        <w:tabs>
          <w:tab w:val="left" w:pos="0"/>
        </w:tabs>
        <w:suppressAutoHyphens/>
        <w:ind w:firstLine="567"/>
        <w:jc w:val="both"/>
        <w:rPr>
          <w:bCs/>
          <w:sz w:val="26"/>
          <w:szCs w:val="26"/>
        </w:rPr>
      </w:pPr>
    </w:p>
    <w:p w:rsidR="007E4F5A" w:rsidRPr="000C3100" w:rsidRDefault="007E4F5A" w:rsidP="00CC2665">
      <w:pPr>
        <w:widowControl w:val="0"/>
        <w:tabs>
          <w:tab w:val="left" w:pos="0"/>
        </w:tabs>
        <w:suppressAutoHyphens/>
        <w:ind w:firstLine="567"/>
        <w:jc w:val="both"/>
        <w:rPr>
          <w:sz w:val="26"/>
          <w:szCs w:val="26"/>
        </w:rPr>
      </w:pPr>
      <w:r w:rsidRPr="000C3100">
        <w:rPr>
          <w:bCs/>
          <w:sz w:val="26"/>
          <w:szCs w:val="26"/>
        </w:rPr>
        <w:t>12.2.</w:t>
      </w:r>
      <w:r w:rsidRPr="000C3100">
        <w:rPr>
          <w:sz w:val="26"/>
          <w:szCs w:val="26"/>
        </w:rPr>
        <w:t xml:space="preserve"> Любая из Сторон может указать путем направления соответствующего </w:t>
      </w:r>
      <w:r w:rsidRPr="000C3100">
        <w:rPr>
          <w:sz w:val="26"/>
          <w:szCs w:val="26"/>
        </w:rPr>
        <w:lastRenderedPageBreak/>
        <w:t>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7E4F5A" w:rsidRPr="000C3100" w:rsidRDefault="007E4F5A" w:rsidP="007D79B8">
      <w:pPr>
        <w:jc w:val="center"/>
        <w:rPr>
          <w:b/>
          <w:bCs/>
          <w:sz w:val="26"/>
          <w:szCs w:val="26"/>
        </w:rPr>
      </w:pPr>
    </w:p>
    <w:p w:rsidR="007E4F5A" w:rsidRPr="000C3100" w:rsidRDefault="007E4F5A" w:rsidP="00E86842">
      <w:pPr>
        <w:numPr>
          <w:ilvl w:val="0"/>
          <w:numId w:val="4"/>
        </w:numPr>
        <w:jc w:val="center"/>
        <w:rPr>
          <w:b/>
          <w:bCs/>
          <w:sz w:val="26"/>
          <w:szCs w:val="26"/>
        </w:rPr>
      </w:pPr>
      <w:r w:rsidRPr="000C3100">
        <w:rPr>
          <w:b/>
          <w:bCs/>
          <w:sz w:val="26"/>
          <w:szCs w:val="26"/>
        </w:rPr>
        <w:t xml:space="preserve">Применимое право и порядок разрешения споров </w:t>
      </w:r>
    </w:p>
    <w:p w:rsidR="007E4F5A" w:rsidRPr="000C3100" w:rsidRDefault="007E4F5A">
      <w:pPr>
        <w:rPr>
          <w:sz w:val="26"/>
          <w:szCs w:val="26"/>
        </w:rPr>
      </w:pPr>
    </w:p>
    <w:p w:rsidR="007E4F5A" w:rsidRPr="000C3100" w:rsidRDefault="007E4F5A" w:rsidP="00CC2665">
      <w:pPr>
        <w:ind w:firstLine="540"/>
        <w:jc w:val="both"/>
        <w:rPr>
          <w:sz w:val="26"/>
          <w:szCs w:val="26"/>
        </w:rPr>
      </w:pPr>
      <w:r w:rsidRPr="000C3100">
        <w:rPr>
          <w:sz w:val="26"/>
          <w:szCs w:val="26"/>
        </w:rPr>
        <w:t>13.1. Отношения, возникающие на основании настоящего Договора, регулируются законодательством Российской Федерации.</w:t>
      </w:r>
    </w:p>
    <w:p w:rsidR="007E4F5A" w:rsidRPr="000C3100" w:rsidRDefault="007E4F5A" w:rsidP="00CC2665">
      <w:pPr>
        <w:ind w:firstLine="540"/>
        <w:jc w:val="both"/>
        <w:rPr>
          <w:sz w:val="26"/>
          <w:szCs w:val="26"/>
        </w:rPr>
      </w:pPr>
      <w:r w:rsidRPr="000C3100">
        <w:rPr>
          <w:sz w:val="26"/>
          <w:szCs w:val="26"/>
        </w:rPr>
        <w:t>13.2. Все споры и разногласия по настоящему Договору Стороны разрешают путём переговоров.</w:t>
      </w:r>
    </w:p>
    <w:p w:rsidR="007E4F5A" w:rsidRPr="000C3100" w:rsidRDefault="007E4F5A" w:rsidP="0043365C">
      <w:pPr>
        <w:ind w:firstLine="540"/>
        <w:jc w:val="both"/>
        <w:rPr>
          <w:i/>
          <w:iCs/>
        </w:rPr>
      </w:pPr>
      <w:r w:rsidRPr="000C3100">
        <w:rPr>
          <w:sz w:val="26"/>
          <w:szCs w:val="26"/>
        </w:rPr>
        <w:t>13.3. Если по итогам переговоров Стороны не достигнут согласия, споры передаются на рассмотрение</w:t>
      </w:r>
      <w:r w:rsidR="00D51116">
        <w:rPr>
          <w:sz w:val="26"/>
          <w:szCs w:val="26"/>
        </w:rPr>
        <w:t xml:space="preserve"> в арбитражный суд Республики Башкортостан.</w:t>
      </w:r>
    </w:p>
    <w:p w:rsidR="007E4F5A" w:rsidRPr="000C3100" w:rsidRDefault="007E4F5A">
      <w:pPr>
        <w:rPr>
          <w:sz w:val="26"/>
          <w:szCs w:val="26"/>
        </w:rPr>
      </w:pPr>
    </w:p>
    <w:p w:rsidR="007E4F5A" w:rsidRPr="000C3100" w:rsidRDefault="007E4F5A" w:rsidP="00C67D86">
      <w:pPr>
        <w:numPr>
          <w:ilvl w:val="0"/>
          <w:numId w:val="4"/>
        </w:numPr>
        <w:jc w:val="center"/>
        <w:rPr>
          <w:b/>
          <w:bCs/>
          <w:sz w:val="26"/>
          <w:szCs w:val="26"/>
        </w:rPr>
      </w:pPr>
      <w:r w:rsidRPr="000C3100">
        <w:rPr>
          <w:b/>
          <w:bCs/>
          <w:sz w:val="26"/>
          <w:szCs w:val="26"/>
        </w:rPr>
        <w:t>Расторжение Договора</w:t>
      </w:r>
    </w:p>
    <w:p w:rsidR="007E4F5A" w:rsidRPr="000C3100" w:rsidRDefault="007E4F5A" w:rsidP="00B06C21">
      <w:pPr>
        <w:tabs>
          <w:tab w:val="left" w:pos="0"/>
        </w:tabs>
        <w:spacing w:before="60"/>
        <w:ind w:firstLine="567"/>
        <w:jc w:val="both"/>
        <w:rPr>
          <w:sz w:val="26"/>
          <w:szCs w:val="26"/>
        </w:rPr>
      </w:pPr>
      <w:proofErr w:type="gramStart"/>
      <w:r w:rsidRPr="000C3100">
        <w:rPr>
          <w:sz w:val="26"/>
          <w:szCs w:val="26"/>
        </w:rPr>
        <w:t xml:space="preserve">14.1 В случае неисполнения обязательств одной из Сторон по настоящему Договору в течение </w:t>
      </w:r>
      <w:permStart w:id="54" w:edGrp="everyone"/>
      <w:r w:rsidRPr="000C3100">
        <w:rPr>
          <w:sz w:val="26"/>
          <w:szCs w:val="26"/>
        </w:rPr>
        <w:t>____</w:t>
      </w:r>
      <w:permEnd w:id="54"/>
      <w:r w:rsidRPr="000C3100">
        <w:rPr>
          <w:sz w:val="26"/>
          <w:szCs w:val="26"/>
        </w:rPr>
        <w:t xml:space="preserve"> (</w:t>
      </w:r>
      <w:permStart w:id="55" w:edGrp="everyone"/>
      <w:r w:rsidRPr="000C3100">
        <w:rPr>
          <w:sz w:val="26"/>
          <w:szCs w:val="26"/>
        </w:rPr>
        <w:t>_____________</w:t>
      </w:r>
      <w:permEnd w:id="55"/>
      <w:r w:rsidRPr="000C3100">
        <w:rPr>
          <w:sz w:val="26"/>
          <w:szCs w:val="26"/>
        </w:rPr>
        <w:t xml:space="preserve">) </w:t>
      </w:r>
      <w:permStart w:id="56" w:edGrp="everyone"/>
      <w:r w:rsidRPr="000C3100">
        <w:rPr>
          <w:sz w:val="26"/>
          <w:szCs w:val="26"/>
        </w:rPr>
        <w:t>рабочих</w:t>
      </w:r>
      <w:permEnd w:id="56"/>
      <w:r w:rsidRPr="000C3100">
        <w:rPr>
          <w:sz w:val="26"/>
          <w:szCs w:val="26"/>
        </w:rPr>
        <w:t xml:space="preserve"> дн</w:t>
      </w:r>
      <w:permStart w:id="57" w:edGrp="everyone"/>
      <w:r w:rsidRPr="000C3100">
        <w:rPr>
          <w:sz w:val="26"/>
          <w:szCs w:val="26"/>
        </w:rPr>
        <w:t>ей</w:t>
      </w:r>
      <w:permEnd w:id="57"/>
      <w:r w:rsidRPr="000C3100">
        <w:rPr>
          <w:sz w:val="26"/>
          <w:szCs w:val="26"/>
        </w:rPr>
        <w:t xml:space="preserve">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w:t>
      </w:r>
      <w:permStart w:id="58" w:edGrp="everyone"/>
      <w:r w:rsidR="00DF0AFF" w:rsidRPr="000C3100">
        <w:rPr>
          <w:sz w:val="26"/>
          <w:szCs w:val="26"/>
        </w:rPr>
        <w:t>____</w:t>
      </w:r>
      <w:permEnd w:id="58"/>
      <w:r w:rsidR="00DF0AFF" w:rsidRPr="000C3100">
        <w:rPr>
          <w:sz w:val="26"/>
          <w:szCs w:val="26"/>
        </w:rPr>
        <w:t xml:space="preserve"> (</w:t>
      </w:r>
      <w:permStart w:id="59" w:edGrp="everyone"/>
      <w:r w:rsidR="00DF0AFF" w:rsidRPr="000C3100">
        <w:rPr>
          <w:sz w:val="26"/>
          <w:szCs w:val="26"/>
        </w:rPr>
        <w:t>_____________</w:t>
      </w:r>
      <w:permEnd w:id="59"/>
      <w:r w:rsidR="00DF0AFF" w:rsidRPr="000C3100">
        <w:rPr>
          <w:sz w:val="26"/>
          <w:szCs w:val="26"/>
        </w:rPr>
        <w:t xml:space="preserve">) </w:t>
      </w:r>
      <w:permStart w:id="60" w:edGrp="everyone"/>
      <w:r w:rsidR="00DF0AFF" w:rsidRPr="000C3100">
        <w:rPr>
          <w:sz w:val="26"/>
          <w:szCs w:val="26"/>
        </w:rPr>
        <w:t>рабочих</w:t>
      </w:r>
      <w:permEnd w:id="60"/>
      <w:r w:rsidR="00DF0AFF" w:rsidRPr="000C3100">
        <w:rPr>
          <w:sz w:val="26"/>
          <w:szCs w:val="26"/>
        </w:rPr>
        <w:t xml:space="preserve"> дн</w:t>
      </w:r>
      <w:permStart w:id="61" w:edGrp="everyone"/>
      <w:r w:rsidR="00DF0AFF" w:rsidRPr="000C3100">
        <w:rPr>
          <w:sz w:val="26"/>
          <w:szCs w:val="26"/>
        </w:rPr>
        <w:t>ей</w:t>
      </w:r>
      <w:permEnd w:id="61"/>
      <w:r w:rsidR="00DF0AFF" w:rsidRPr="000C3100">
        <w:rPr>
          <w:sz w:val="26"/>
          <w:szCs w:val="26"/>
        </w:rPr>
        <w:t xml:space="preserve"> </w:t>
      </w:r>
      <w:r w:rsidRPr="000C3100">
        <w:rPr>
          <w:sz w:val="26"/>
          <w:szCs w:val="26"/>
        </w:rPr>
        <w:t>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roofErr w:type="gramEnd"/>
    </w:p>
    <w:p w:rsidR="007E4F5A" w:rsidRPr="000C3100" w:rsidRDefault="007E4F5A" w:rsidP="00B06C21">
      <w:pPr>
        <w:widowControl w:val="0"/>
        <w:tabs>
          <w:tab w:val="num" w:pos="0"/>
        </w:tabs>
        <w:suppressAutoHyphens/>
        <w:spacing w:before="60"/>
        <w:ind w:firstLine="567"/>
        <w:jc w:val="both"/>
        <w:rPr>
          <w:sz w:val="26"/>
          <w:szCs w:val="26"/>
        </w:rPr>
      </w:pPr>
      <w:r w:rsidRPr="000C3100">
        <w:rPr>
          <w:bCs/>
          <w:sz w:val="26"/>
          <w:szCs w:val="26"/>
        </w:rPr>
        <w:t xml:space="preserve">14.2. </w:t>
      </w:r>
      <w:r w:rsidRPr="000C3100">
        <w:rPr>
          <w:sz w:val="26"/>
          <w:szCs w:val="26"/>
        </w:rPr>
        <w:t xml:space="preserve">Настоящий </w:t>
      </w:r>
      <w:proofErr w:type="gramStart"/>
      <w:r w:rsidRPr="000C3100">
        <w:rPr>
          <w:sz w:val="26"/>
          <w:szCs w:val="26"/>
        </w:rPr>
        <w:t>Договор</w:t>
      </w:r>
      <w:proofErr w:type="gramEnd"/>
      <w:r w:rsidRPr="000C3100">
        <w:rPr>
          <w:sz w:val="26"/>
          <w:szCs w:val="26"/>
        </w:rPr>
        <w:t xml:space="preserve"> может быть расторгнут в иных случаях и порядке, предусмотренных действующим законодательством РФ.</w:t>
      </w:r>
    </w:p>
    <w:p w:rsidR="007E4F5A" w:rsidRPr="000C3100" w:rsidRDefault="007E4F5A" w:rsidP="00B06C21">
      <w:pPr>
        <w:widowControl w:val="0"/>
        <w:tabs>
          <w:tab w:val="num" w:pos="0"/>
        </w:tabs>
        <w:suppressAutoHyphens/>
        <w:spacing w:before="60"/>
        <w:ind w:firstLine="567"/>
        <w:jc w:val="both"/>
        <w:rPr>
          <w:sz w:val="26"/>
          <w:szCs w:val="26"/>
        </w:rPr>
      </w:pPr>
      <w:r w:rsidRPr="000C3100">
        <w:rPr>
          <w:sz w:val="26"/>
          <w:szCs w:val="26"/>
        </w:rPr>
        <w:t xml:space="preserve">14.3. При расторжении Договора до приемки Заказчиком результата Работ </w:t>
      </w:r>
      <w:permStart w:id="62" w:edGrp="everyone"/>
      <w:r w:rsidRPr="000C3100">
        <w:rPr>
          <w:sz w:val="26"/>
        </w:rPr>
        <w:t>[/Услуг]</w:t>
      </w:r>
      <w:permEnd w:id="62"/>
      <w:r w:rsidRPr="000C3100">
        <w:rPr>
          <w:sz w:val="26"/>
          <w:szCs w:val="26"/>
        </w:rPr>
        <w:t xml:space="preserve">, выполненных Подрядчиком, Заказчик вправе требовать передачи ему результата незавершенных Работ </w:t>
      </w:r>
      <w:permStart w:id="63" w:edGrp="everyone"/>
      <w:r w:rsidRPr="000C3100">
        <w:rPr>
          <w:sz w:val="26"/>
        </w:rPr>
        <w:t>[/Услуг]</w:t>
      </w:r>
      <w:permEnd w:id="63"/>
      <w:r w:rsidRPr="000C3100">
        <w:rPr>
          <w:sz w:val="26"/>
          <w:szCs w:val="26"/>
        </w:rPr>
        <w:t xml:space="preserve"> с компенсацией Подрядчику произведенных затрат, а Подрядчик обязан передать ему результат незавершенных Работ </w:t>
      </w:r>
      <w:permStart w:id="64" w:edGrp="everyone"/>
      <w:r w:rsidRPr="000C3100">
        <w:rPr>
          <w:sz w:val="26"/>
        </w:rPr>
        <w:t>[/Услуг]</w:t>
      </w:r>
      <w:permEnd w:id="64"/>
      <w:r w:rsidRPr="000C3100">
        <w:rPr>
          <w:sz w:val="26"/>
        </w:rPr>
        <w:t>.</w:t>
      </w:r>
    </w:p>
    <w:p w:rsidR="007E4F5A" w:rsidRPr="000C3100" w:rsidRDefault="007E4F5A" w:rsidP="00CC2665">
      <w:pPr>
        <w:tabs>
          <w:tab w:val="left" w:pos="0"/>
        </w:tabs>
        <w:spacing w:before="60"/>
        <w:ind w:firstLine="851"/>
        <w:jc w:val="both"/>
        <w:rPr>
          <w:sz w:val="26"/>
          <w:szCs w:val="26"/>
        </w:rPr>
      </w:pPr>
    </w:p>
    <w:p w:rsidR="007E4F5A" w:rsidRPr="000C3100" w:rsidRDefault="007E4F5A" w:rsidP="00212137">
      <w:pPr>
        <w:numPr>
          <w:ilvl w:val="0"/>
          <w:numId w:val="4"/>
        </w:numPr>
        <w:jc w:val="center"/>
        <w:rPr>
          <w:b/>
          <w:bCs/>
          <w:sz w:val="26"/>
          <w:szCs w:val="26"/>
        </w:rPr>
      </w:pPr>
      <w:r w:rsidRPr="000C3100">
        <w:rPr>
          <w:b/>
          <w:bCs/>
          <w:sz w:val="26"/>
          <w:szCs w:val="26"/>
        </w:rPr>
        <w:t>Другие положения</w:t>
      </w:r>
    </w:p>
    <w:p w:rsidR="007E4F5A" w:rsidRPr="000C3100" w:rsidRDefault="007E4F5A" w:rsidP="00122724">
      <w:pPr>
        <w:ind w:left="900"/>
        <w:rPr>
          <w:b/>
          <w:bCs/>
          <w:sz w:val="26"/>
          <w:szCs w:val="26"/>
        </w:rPr>
      </w:pPr>
    </w:p>
    <w:p w:rsidR="007E4F5A" w:rsidRPr="000C3100" w:rsidRDefault="007E4F5A" w:rsidP="00B06C21">
      <w:pPr>
        <w:overflowPunct w:val="0"/>
        <w:autoSpaceDE w:val="0"/>
        <w:autoSpaceDN w:val="0"/>
        <w:adjustRightInd w:val="0"/>
        <w:ind w:firstLine="567"/>
        <w:jc w:val="both"/>
        <w:rPr>
          <w:sz w:val="26"/>
          <w:szCs w:val="26"/>
        </w:rPr>
      </w:pPr>
      <w:r w:rsidRPr="000C3100">
        <w:rPr>
          <w:bCs/>
          <w:sz w:val="26"/>
          <w:szCs w:val="26"/>
        </w:rPr>
        <w:t>15.1.</w:t>
      </w:r>
      <w:r w:rsidRPr="000C3100">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7E4F5A" w:rsidRPr="000C3100" w:rsidRDefault="007E4F5A" w:rsidP="00B06C21">
      <w:pPr>
        <w:ind w:firstLine="567"/>
        <w:jc w:val="both"/>
        <w:rPr>
          <w:sz w:val="26"/>
          <w:szCs w:val="26"/>
        </w:rPr>
      </w:pPr>
      <w:r w:rsidRPr="000C3100">
        <w:rPr>
          <w:bCs/>
          <w:sz w:val="26"/>
          <w:szCs w:val="26"/>
        </w:rPr>
        <w:lastRenderedPageBreak/>
        <w:t xml:space="preserve">15.2. </w:t>
      </w:r>
      <w:r w:rsidRPr="000C3100">
        <w:rPr>
          <w:sz w:val="26"/>
          <w:szCs w:val="26"/>
        </w:rPr>
        <w:t>В течение 5 (пяти) рабочих дней со дня заключения настоящего Договора Подрядчик обязан направить Заказчику:</w:t>
      </w:r>
    </w:p>
    <w:p w:rsidR="007E4F5A" w:rsidRPr="000C3100" w:rsidRDefault="007E4F5A" w:rsidP="003053CE">
      <w:pPr>
        <w:ind w:firstLine="709"/>
        <w:jc w:val="both"/>
        <w:rPr>
          <w:sz w:val="26"/>
          <w:szCs w:val="26"/>
        </w:rPr>
      </w:pPr>
      <w:r w:rsidRPr="000C3100">
        <w:rPr>
          <w:sz w:val="26"/>
          <w:szCs w:val="26"/>
        </w:rPr>
        <w:t>- образцы подписей лиц, которые будут подписывать выставляемые в адрес Заказчика счета-фактуры;</w:t>
      </w:r>
    </w:p>
    <w:p w:rsidR="007E4F5A" w:rsidRPr="000C3100" w:rsidRDefault="007E4F5A" w:rsidP="003053CE">
      <w:pPr>
        <w:ind w:firstLine="709"/>
        <w:jc w:val="both"/>
        <w:rPr>
          <w:sz w:val="26"/>
          <w:szCs w:val="26"/>
        </w:rPr>
      </w:pPr>
      <w:r w:rsidRPr="000C3100">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E4F5A" w:rsidRPr="000C3100" w:rsidRDefault="007E4F5A" w:rsidP="003053CE">
      <w:pPr>
        <w:ind w:firstLine="851"/>
        <w:jc w:val="both"/>
        <w:rPr>
          <w:sz w:val="26"/>
          <w:szCs w:val="26"/>
        </w:rPr>
      </w:pPr>
      <w:r w:rsidRPr="000C3100">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E4F5A" w:rsidRPr="000C3100" w:rsidRDefault="007E4F5A" w:rsidP="00B06C21">
      <w:pPr>
        <w:ind w:firstLine="567"/>
        <w:jc w:val="both"/>
        <w:rPr>
          <w:sz w:val="26"/>
          <w:szCs w:val="26"/>
        </w:rPr>
      </w:pPr>
      <w:r w:rsidRPr="000C3100">
        <w:rPr>
          <w:sz w:val="26"/>
          <w:szCs w:val="26"/>
        </w:rPr>
        <w:t>15.3. Счета-фактуры выставляются в соответствии с законодательством.</w:t>
      </w:r>
    </w:p>
    <w:p w:rsidR="007E4F5A" w:rsidRPr="000C3100" w:rsidRDefault="007E4F5A" w:rsidP="003053CE">
      <w:pPr>
        <w:pStyle w:val="a5"/>
        <w:widowControl w:val="0"/>
        <w:tabs>
          <w:tab w:val="left" w:pos="0"/>
        </w:tabs>
        <w:suppressAutoHyphens/>
        <w:spacing w:before="60"/>
        <w:ind w:firstLine="567"/>
        <w:rPr>
          <w:sz w:val="26"/>
        </w:rPr>
      </w:pPr>
      <w:r w:rsidRPr="000C3100">
        <w:rPr>
          <w:bCs/>
          <w:sz w:val="26"/>
          <w:szCs w:val="26"/>
        </w:rPr>
        <w:t>15.4.</w:t>
      </w:r>
      <w:r w:rsidRPr="000C3100">
        <w:rPr>
          <w:sz w:val="26"/>
          <w:szCs w:val="26"/>
        </w:rPr>
        <w:t xml:space="preserve"> </w:t>
      </w:r>
      <w:r w:rsidRPr="000C3100">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7E4F5A" w:rsidRPr="000C3100" w:rsidRDefault="007E4F5A" w:rsidP="00B06C21">
      <w:pPr>
        <w:ind w:firstLine="567"/>
        <w:jc w:val="both"/>
        <w:rPr>
          <w:sz w:val="26"/>
          <w:szCs w:val="26"/>
        </w:rPr>
      </w:pPr>
      <w:r w:rsidRPr="000C3100">
        <w:rPr>
          <w:sz w:val="26"/>
          <w:szCs w:val="26"/>
        </w:rPr>
        <w:t>15.5. Любые изменения или дополнения настоящего Договора, должны совершаться Сторонами в письменной форме.</w:t>
      </w:r>
    </w:p>
    <w:p w:rsidR="00002FD0" w:rsidRPr="000C3100" w:rsidRDefault="007E4F5A" w:rsidP="00B06C21">
      <w:pPr>
        <w:ind w:firstLine="567"/>
        <w:jc w:val="both"/>
        <w:rPr>
          <w:sz w:val="26"/>
          <w:szCs w:val="26"/>
        </w:rPr>
      </w:pPr>
      <w:r w:rsidRPr="000C3100">
        <w:rPr>
          <w:sz w:val="26"/>
          <w:szCs w:val="26"/>
        </w:rPr>
        <w:t>15.</w:t>
      </w:r>
      <w:r w:rsidRPr="000C3100">
        <w:rPr>
          <w:sz w:val="26"/>
        </w:rPr>
        <w:t>6</w:t>
      </w:r>
      <w:r w:rsidRPr="000C3100">
        <w:rPr>
          <w:sz w:val="26"/>
          <w:szCs w:val="26"/>
        </w:rPr>
        <w:t xml:space="preserve">. Настоящий Договор составлен в двух экземплярах, имеющих равную юридическую силу, по одному для каждой из Сторон. </w:t>
      </w:r>
    </w:p>
    <w:p w:rsidR="00002FD0" w:rsidRPr="000C3100" w:rsidRDefault="00002FD0" w:rsidP="00B06C21">
      <w:pPr>
        <w:ind w:firstLine="567"/>
        <w:jc w:val="both"/>
        <w:rPr>
          <w:sz w:val="26"/>
          <w:szCs w:val="26"/>
        </w:rPr>
      </w:pPr>
      <w:permStart w:id="65" w:edGrp="everyone"/>
      <w:r w:rsidRPr="000C3100">
        <w:rPr>
          <w:sz w:val="26"/>
          <w:szCs w:val="26"/>
        </w:rPr>
        <w:t xml:space="preserve">15.7. Настоящий Договор вступает в силу </w:t>
      </w:r>
      <w:proofErr w:type="gramStart"/>
      <w:r w:rsidRPr="000C3100">
        <w:rPr>
          <w:sz w:val="26"/>
          <w:szCs w:val="26"/>
        </w:rPr>
        <w:t>с даты подписания</w:t>
      </w:r>
      <w:proofErr w:type="gramEnd"/>
      <w:r w:rsidRPr="000C3100">
        <w:rPr>
          <w:sz w:val="26"/>
          <w:szCs w:val="26"/>
        </w:rPr>
        <w:t xml:space="preserve"> Сторонами и действует до полного исполнения Сторонами своих обязательств по Договору.</w:t>
      </w:r>
    </w:p>
    <w:permEnd w:id="65"/>
    <w:p w:rsidR="007E4F5A" w:rsidRPr="000C3100" w:rsidRDefault="007E4F5A" w:rsidP="00C177F1">
      <w:pPr>
        <w:spacing w:after="120"/>
        <w:ind w:firstLine="709"/>
        <w:jc w:val="both"/>
        <w:rPr>
          <w:sz w:val="26"/>
          <w:szCs w:val="26"/>
        </w:rPr>
      </w:pPr>
      <w:r w:rsidRPr="000C3100">
        <w:rPr>
          <w:sz w:val="26"/>
          <w:szCs w:val="26"/>
        </w:rPr>
        <w:t>15.</w:t>
      </w:r>
      <w:r w:rsidR="00DF0AFF">
        <w:rPr>
          <w:sz w:val="26"/>
          <w:szCs w:val="26"/>
        </w:rPr>
        <w:t>8</w:t>
      </w:r>
      <w:r w:rsidRPr="000C3100">
        <w:rPr>
          <w:sz w:val="26"/>
          <w:szCs w:val="26"/>
        </w:rPr>
        <w:t>. К настоящему Договору прилагаются и являются его неотъемлемой частью</w:t>
      </w:r>
      <w:r w:rsidRPr="000C3100">
        <w:rPr>
          <w:i/>
          <w:sz w:val="26"/>
          <w:szCs w:val="26"/>
        </w:rPr>
        <w:t>:</w:t>
      </w:r>
    </w:p>
    <w:p w:rsidR="007E4F5A" w:rsidRPr="000C3100" w:rsidRDefault="007E4F5A" w:rsidP="00A64C7A">
      <w:pPr>
        <w:widowControl w:val="0"/>
        <w:suppressAutoHyphens/>
        <w:spacing w:before="60"/>
        <w:jc w:val="both"/>
        <w:rPr>
          <w:sz w:val="26"/>
          <w:szCs w:val="26"/>
        </w:rPr>
      </w:pPr>
      <w:r w:rsidRPr="000C3100">
        <w:rPr>
          <w:bCs/>
          <w:sz w:val="26"/>
          <w:szCs w:val="26"/>
        </w:rPr>
        <w:t>Приложение № 1</w:t>
      </w:r>
      <w:r w:rsidRPr="000C3100">
        <w:rPr>
          <w:sz w:val="26"/>
          <w:szCs w:val="26"/>
        </w:rPr>
        <w:t xml:space="preserve">. </w:t>
      </w:r>
      <w:permStart w:id="66" w:edGrp="everyone"/>
      <w:r w:rsidR="00163198">
        <w:rPr>
          <w:sz w:val="26"/>
          <w:szCs w:val="26"/>
        </w:rPr>
        <w:t>Техническое з</w:t>
      </w:r>
      <w:r w:rsidRPr="000C3100">
        <w:rPr>
          <w:sz w:val="26"/>
          <w:szCs w:val="26"/>
        </w:rPr>
        <w:t>адание на выполнение работ, Проектная документация;</w:t>
      </w:r>
    </w:p>
    <w:p w:rsidR="007E4F5A" w:rsidRPr="000C3100" w:rsidRDefault="007E4F5A" w:rsidP="00A64C7A">
      <w:pPr>
        <w:widowControl w:val="0"/>
        <w:suppressAutoHyphens/>
        <w:spacing w:before="60"/>
        <w:jc w:val="both"/>
        <w:rPr>
          <w:sz w:val="26"/>
          <w:szCs w:val="26"/>
        </w:rPr>
      </w:pPr>
      <w:r w:rsidRPr="000C3100">
        <w:rPr>
          <w:bCs/>
          <w:sz w:val="26"/>
          <w:szCs w:val="26"/>
        </w:rPr>
        <w:t>Приложение</w:t>
      </w:r>
      <w:r w:rsidR="00B06C21" w:rsidRPr="000C3100">
        <w:rPr>
          <w:bCs/>
          <w:sz w:val="26"/>
          <w:szCs w:val="26"/>
        </w:rPr>
        <w:t xml:space="preserve"> </w:t>
      </w:r>
      <w:r w:rsidRPr="000C3100">
        <w:rPr>
          <w:bCs/>
          <w:sz w:val="26"/>
          <w:szCs w:val="26"/>
        </w:rPr>
        <w:t>№ 2</w:t>
      </w:r>
      <w:r w:rsidRPr="000C3100">
        <w:rPr>
          <w:sz w:val="26"/>
          <w:szCs w:val="26"/>
        </w:rPr>
        <w:t>.</w:t>
      </w:r>
      <w:r w:rsidR="00163198">
        <w:rPr>
          <w:sz w:val="26"/>
          <w:szCs w:val="26"/>
        </w:rPr>
        <w:t xml:space="preserve">Адресный план строительства. </w:t>
      </w:r>
    </w:p>
    <w:p w:rsidR="007E4F5A" w:rsidRPr="000C3100" w:rsidRDefault="007E4F5A" w:rsidP="008C48BA">
      <w:pPr>
        <w:jc w:val="both"/>
        <w:rPr>
          <w:sz w:val="26"/>
          <w:szCs w:val="26"/>
        </w:rPr>
      </w:pPr>
      <w:r w:rsidRPr="000C3100">
        <w:rPr>
          <w:bCs/>
          <w:sz w:val="26"/>
          <w:szCs w:val="26"/>
        </w:rPr>
        <w:t>Приложение № 3.</w:t>
      </w:r>
      <w:r w:rsidR="00163198">
        <w:rPr>
          <w:sz w:val="26"/>
          <w:szCs w:val="26"/>
        </w:rPr>
        <w:t xml:space="preserve">Требование и состав исполнительной документации. </w:t>
      </w:r>
    </w:p>
    <w:p w:rsidR="00DF0AFF" w:rsidRDefault="007E4F5A" w:rsidP="00A64C7A">
      <w:pPr>
        <w:widowControl w:val="0"/>
        <w:suppressAutoHyphens/>
        <w:spacing w:before="60"/>
        <w:jc w:val="both"/>
        <w:rPr>
          <w:sz w:val="26"/>
          <w:szCs w:val="26"/>
        </w:rPr>
      </w:pPr>
      <w:r w:rsidRPr="000C3100">
        <w:rPr>
          <w:bCs/>
          <w:sz w:val="26"/>
          <w:szCs w:val="26"/>
        </w:rPr>
        <w:t>Приложение № 4.</w:t>
      </w:r>
      <w:r w:rsidRPr="000C3100">
        <w:rPr>
          <w:sz w:val="26"/>
          <w:szCs w:val="26"/>
        </w:rPr>
        <w:t xml:space="preserve"> </w:t>
      </w:r>
      <w:r w:rsidR="00163198">
        <w:rPr>
          <w:sz w:val="26"/>
          <w:szCs w:val="26"/>
        </w:rPr>
        <w:t>Локальный сметный расчет.</w:t>
      </w:r>
    </w:p>
    <w:p w:rsidR="007E4F5A" w:rsidRPr="000C3100" w:rsidRDefault="00DF0AFF" w:rsidP="00A64C7A">
      <w:pPr>
        <w:widowControl w:val="0"/>
        <w:suppressAutoHyphens/>
        <w:spacing w:before="60"/>
        <w:jc w:val="both"/>
        <w:rPr>
          <w:sz w:val="26"/>
          <w:szCs w:val="26"/>
        </w:rPr>
      </w:pPr>
      <w:r w:rsidRPr="00280557">
        <w:rPr>
          <w:bCs/>
          <w:sz w:val="26"/>
          <w:szCs w:val="26"/>
        </w:rPr>
        <w:t>Приложение</w:t>
      </w:r>
      <w:r w:rsidRPr="00280557">
        <w:rPr>
          <w:bCs/>
          <w:sz w:val="26"/>
          <w:szCs w:val="26"/>
          <w:lang w:val="en-US"/>
        </w:rPr>
        <w:t> </w:t>
      </w:r>
      <w:r>
        <w:rPr>
          <w:bCs/>
          <w:sz w:val="26"/>
          <w:szCs w:val="26"/>
        </w:rPr>
        <w:t>№</w:t>
      </w:r>
      <w:r w:rsidR="00670C83">
        <w:rPr>
          <w:bCs/>
          <w:sz w:val="26"/>
          <w:szCs w:val="26"/>
        </w:rPr>
        <w:t xml:space="preserve"> 5</w:t>
      </w:r>
      <w:r w:rsidRPr="00280557">
        <w:rPr>
          <w:bCs/>
          <w:sz w:val="26"/>
          <w:szCs w:val="26"/>
        </w:rPr>
        <w:t>.</w:t>
      </w:r>
      <w:r w:rsidRPr="00280557">
        <w:rPr>
          <w:sz w:val="26"/>
          <w:szCs w:val="26"/>
        </w:rPr>
        <w:t xml:space="preserve">   </w:t>
      </w:r>
      <w:r w:rsidR="00163198">
        <w:rPr>
          <w:sz w:val="26"/>
          <w:szCs w:val="26"/>
        </w:rPr>
        <w:t>План-график выполнения работ</w:t>
      </w:r>
    </w:p>
    <w:permEnd w:id="66"/>
    <w:p w:rsidR="007E4F5A" w:rsidRPr="000C3100" w:rsidRDefault="007E4F5A" w:rsidP="008C48BA">
      <w:pPr>
        <w:widowControl w:val="0"/>
        <w:suppressAutoHyphens/>
        <w:spacing w:before="60"/>
        <w:ind w:firstLine="708"/>
        <w:jc w:val="both"/>
        <w:rPr>
          <w:sz w:val="26"/>
          <w:szCs w:val="26"/>
        </w:rPr>
      </w:pPr>
    </w:p>
    <w:p w:rsidR="007E4F5A" w:rsidRPr="000C3100" w:rsidRDefault="007E4F5A" w:rsidP="003053CE">
      <w:pPr>
        <w:widowControl w:val="0"/>
        <w:numPr>
          <w:ilvl w:val="0"/>
          <w:numId w:val="4"/>
        </w:numPr>
        <w:suppressAutoHyphens/>
        <w:spacing w:before="480"/>
        <w:jc w:val="center"/>
        <w:rPr>
          <w:b/>
          <w:bCs/>
          <w:sz w:val="26"/>
          <w:szCs w:val="26"/>
        </w:rPr>
      </w:pPr>
      <w:r w:rsidRPr="000C3100">
        <w:rPr>
          <w:b/>
          <w:bCs/>
          <w:sz w:val="26"/>
          <w:szCs w:val="26"/>
        </w:rPr>
        <w:t xml:space="preserve"> Реквизиты Сторон</w:t>
      </w:r>
    </w:p>
    <w:tbl>
      <w:tblPr>
        <w:tblW w:w="9889" w:type="dxa"/>
        <w:tblLayout w:type="fixed"/>
        <w:tblLook w:val="0000"/>
      </w:tblPr>
      <w:tblGrid>
        <w:gridCol w:w="4603"/>
        <w:gridCol w:w="324"/>
        <w:gridCol w:w="568"/>
        <w:gridCol w:w="4359"/>
        <w:gridCol w:w="35"/>
      </w:tblGrid>
      <w:tr w:rsidR="007E4F5A" w:rsidRPr="000C3100" w:rsidTr="00B06C21">
        <w:trPr>
          <w:gridAfter w:val="1"/>
          <w:wAfter w:w="35" w:type="dxa"/>
        </w:trPr>
        <w:tc>
          <w:tcPr>
            <w:tcW w:w="4927" w:type="dxa"/>
            <w:gridSpan w:val="2"/>
          </w:tcPr>
          <w:p w:rsidR="007E4F5A" w:rsidRPr="000C3100" w:rsidRDefault="007E4F5A" w:rsidP="00CC2665">
            <w:pPr>
              <w:widowControl w:val="0"/>
              <w:suppressAutoHyphens/>
              <w:rPr>
                <w:b/>
                <w:bCs/>
                <w:sz w:val="26"/>
                <w:szCs w:val="26"/>
              </w:rPr>
            </w:pPr>
          </w:p>
        </w:tc>
        <w:tc>
          <w:tcPr>
            <w:tcW w:w="4927" w:type="dxa"/>
            <w:gridSpan w:val="2"/>
          </w:tcPr>
          <w:p w:rsidR="007E4F5A" w:rsidRPr="000C3100" w:rsidRDefault="007E4F5A" w:rsidP="00DA352D">
            <w:pPr>
              <w:widowControl w:val="0"/>
              <w:suppressAutoHyphens/>
              <w:ind w:left="318"/>
              <w:rPr>
                <w:b/>
                <w:bCs/>
                <w:sz w:val="26"/>
                <w:szCs w:val="26"/>
              </w:rPr>
            </w:pPr>
          </w:p>
        </w:tc>
      </w:tr>
      <w:tr w:rsidR="007E4F5A" w:rsidRPr="000C3100" w:rsidTr="00B06C21">
        <w:trPr>
          <w:gridAfter w:val="1"/>
          <w:wAfter w:w="35" w:type="dxa"/>
        </w:trPr>
        <w:tc>
          <w:tcPr>
            <w:tcW w:w="4927" w:type="dxa"/>
            <w:gridSpan w:val="2"/>
          </w:tcPr>
          <w:p w:rsidR="007E4F5A" w:rsidRPr="000C3100" w:rsidRDefault="007E4F5A" w:rsidP="00DA352D">
            <w:pPr>
              <w:widowControl w:val="0"/>
              <w:suppressAutoHyphens/>
              <w:ind w:left="318"/>
              <w:rPr>
                <w:b/>
                <w:bCs/>
                <w:sz w:val="26"/>
                <w:szCs w:val="26"/>
              </w:rPr>
            </w:pPr>
            <w:r w:rsidRPr="000C3100">
              <w:rPr>
                <w:b/>
                <w:bCs/>
                <w:sz w:val="26"/>
                <w:szCs w:val="26"/>
              </w:rPr>
              <w:t>Заказчик:</w:t>
            </w:r>
          </w:p>
        </w:tc>
        <w:tc>
          <w:tcPr>
            <w:tcW w:w="4927" w:type="dxa"/>
            <w:gridSpan w:val="2"/>
          </w:tcPr>
          <w:p w:rsidR="007E4F5A" w:rsidRPr="000C3100" w:rsidRDefault="007E4F5A" w:rsidP="00DA352D">
            <w:pPr>
              <w:widowControl w:val="0"/>
              <w:suppressAutoHyphens/>
              <w:ind w:left="318"/>
              <w:rPr>
                <w:b/>
                <w:bCs/>
                <w:sz w:val="26"/>
                <w:szCs w:val="26"/>
              </w:rPr>
            </w:pPr>
            <w:r w:rsidRPr="000C3100">
              <w:rPr>
                <w:b/>
                <w:bCs/>
                <w:sz w:val="26"/>
                <w:szCs w:val="26"/>
              </w:rPr>
              <w:t>Подрядчик:</w:t>
            </w:r>
          </w:p>
        </w:tc>
      </w:tr>
      <w:tr w:rsidR="00B06C21" w:rsidRPr="000C3100" w:rsidTr="00B06C21">
        <w:tblPrEx>
          <w:tblLook w:val="04A0"/>
        </w:tblPrEx>
        <w:tc>
          <w:tcPr>
            <w:tcW w:w="4603" w:type="dxa"/>
          </w:tcPr>
          <w:p w:rsidR="00163198" w:rsidRPr="00793F7A" w:rsidRDefault="00163198" w:rsidP="00163198">
            <w:pPr>
              <w:pStyle w:val="aff4"/>
              <w:rPr>
                <w:rFonts w:ascii="Times New Roman" w:hAnsi="Times New Roman"/>
              </w:rPr>
            </w:pPr>
            <w:permStart w:id="67" w:edGrp="everyone"/>
            <w:r w:rsidRPr="00793F7A">
              <w:rPr>
                <w:rFonts w:ascii="Times New Roman" w:hAnsi="Times New Roman"/>
              </w:rPr>
              <w:t>ПАО «</w:t>
            </w:r>
            <w:proofErr w:type="spellStart"/>
            <w:r w:rsidRPr="00793F7A">
              <w:rPr>
                <w:rFonts w:ascii="Times New Roman" w:hAnsi="Times New Roman"/>
              </w:rPr>
              <w:t>Башинформсвязь</w:t>
            </w:r>
            <w:proofErr w:type="spellEnd"/>
            <w:r w:rsidRPr="00793F7A">
              <w:rPr>
                <w:rFonts w:ascii="Times New Roman" w:hAnsi="Times New Roman"/>
              </w:rPr>
              <w:t>»</w:t>
            </w:r>
          </w:p>
          <w:p w:rsidR="00163198" w:rsidRPr="00793F7A" w:rsidRDefault="00163198" w:rsidP="00163198">
            <w:pPr>
              <w:pStyle w:val="aff4"/>
              <w:rPr>
                <w:rFonts w:ascii="Times New Roman" w:hAnsi="Times New Roman"/>
              </w:rPr>
            </w:pPr>
            <w:r w:rsidRPr="00793F7A">
              <w:rPr>
                <w:rFonts w:ascii="Times New Roman" w:hAnsi="Times New Roman"/>
              </w:rPr>
              <w:t xml:space="preserve">Юридический адрес: 450000, Республика Башкортостан, </w:t>
            </w:r>
            <w:proofErr w:type="gramStart"/>
            <w:r w:rsidRPr="00793F7A">
              <w:rPr>
                <w:rFonts w:ascii="Times New Roman" w:hAnsi="Times New Roman"/>
              </w:rPr>
              <w:t>г</w:t>
            </w:r>
            <w:proofErr w:type="gramEnd"/>
            <w:r w:rsidRPr="00793F7A">
              <w:rPr>
                <w:rFonts w:ascii="Times New Roman" w:hAnsi="Times New Roman"/>
              </w:rPr>
              <w:t>. Уфа, ул. Ленина,32/1</w:t>
            </w:r>
          </w:p>
          <w:p w:rsidR="00163198" w:rsidRPr="00793F7A" w:rsidRDefault="00163198" w:rsidP="00163198">
            <w:pPr>
              <w:pStyle w:val="aff4"/>
              <w:rPr>
                <w:rFonts w:ascii="Times New Roman" w:hAnsi="Times New Roman"/>
              </w:rPr>
            </w:pPr>
            <w:r w:rsidRPr="00793F7A">
              <w:rPr>
                <w:rFonts w:ascii="Times New Roman" w:hAnsi="Times New Roman"/>
              </w:rPr>
              <w:t xml:space="preserve">Почтовый адрес: 450000, Республика Башкортостан, </w:t>
            </w:r>
            <w:proofErr w:type="gramStart"/>
            <w:r w:rsidRPr="00793F7A">
              <w:rPr>
                <w:rFonts w:ascii="Times New Roman" w:hAnsi="Times New Roman"/>
              </w:rPr>
              <w:t>г</w:t>
            </w:r>
            <w:proofErr w:type="gramEnd"/>
            <w:r w:rsidRPr="00793F7A">
              <w:rPr>
                <w:rFonts w:ascii="Times New Roman" w:hAnsi="Times New Roman"/>
              </w:rPr>
              <w:t>. Уфа, ул. Ленина, 32/1</w:t>
            </w:r>
          </w:p>
          <w:p w:rsidR="00163198" w:rsidRPr="00793F7A" w:rsidRDefault="00163198" w:rsidP="00163198">
            <w:pPr>
              <w:pStyle w:val="aff4"/>
              <w:rPr>
                <w:rFonts w:ascii="Times New Roman" w:hAnsi="Times New Roman"/>
              </w:rPr>
            </w:pPr>
            <w:r w:rsidRPr="00793F7A">
              <w:rPr>
                <w:rFonts w:ascii="Times New Roman" w:hAnsi="Times New Roman"/>
              </w:rPr>
              <w:t>ИНН 0274018377</w:t>
            </w:r>
          </w:p>
          <w:p w:rsidR="00163198" w:rsidRPr="00793F7A" w:rsidRDefault="00163198" w:rsidP="00163198">
            <w:pPr>
              <w:pStyle w:val="aff4"/>
              <w:rPr>
                <w:rFonts w:ascii="Times New Roman" w:hAnsi="Times New Roman"/>
              </w:rPr>
            </w:pPr>
            <w:r w:rsidRPr="00793F7A">
              <w:rPr>
                <w:rFonts w:ascii="Times New Roman" w:hAnsi="Times New Roman"/>
              </w:rPr>
              <w:t>КПП 997750001</w:t>
            </w:r>
          </w:p>
          <w:p w:rsidR="00163198" w:rsidRPr="00793F7A" w:rsidRDefault="00163198" w:rsidP="00163198">
            <w:pPr>
              <w:pStyle w:val="aff4"/>
              <w:rPr>
                <w:rFonts w:ascii="Times New Roman" w:hAnsi="Times New Roman"/>
                <w:bCs/>
              </w:rPr>
            </w:pPr>
            <w:r w:rsidRPr="00793F7A">
              <w:rPr>
                <w:rFonts w:ascii="Times New Roman" w:hAnsi="Times New Roman"/>
              </w:rPr>
              <w:t xml:space="preserve">Расчетный счет </w:t>
            </w:r>
            <w:proofErr w:type="spellStart"/>
            <w:proofErr w:type="gramStart"/>
            <w:r w:rsidRPr="00793F7A">
              <w:rPr>
                <w:rFonts w:ascii="Times New Roman" w:hAnsi="Times New Roman"/>
              </w:rPr>
              <w:t>р</w:t>
            </w:r>
            <w:proofErr w:type="spellEnd"/>
            <w:proofErr w:type="gramEnd"/>
            <w:r w:rsidRPr="00793F7A">
              <w:rPr>
                <w:rFonts w:ascii="Times New Roman" w:hAnsi="Times New Roman"/>
                <w:bCs/>
              </w:rPr>
              <w:t>/с 40702810900000005674</w:t>
            </w:r>
          </w:p>
          <w:p w:rsidR="00163198" w:rsidRPr="00793F7A" w:rsidRDefault="00163198" w:rsidP="00163198">
            <w:pPr>
              <w:pStyle w:val="aff4"/>
              <w:jc w:val="both"/>
              <w:rPr>
                <w:rFonts w:ascii="Times New Roman" w:hAnsi="Times New Roman"/>
              </w:rPr>
            </w:pPr>
            <w:r w:rsidRPr="00793F7A">
              <w:rPr>
                <w:rFonts w:ascii="Times New Roman" w:hAnsi="Times New Roman"/>
              </w:rPr>
              <w:t>в ОАО АБ «РОССИЯ»</w:t>
            </w:r>
          </w:p>
          <w:p w:rsidR="00163198" w:rsidRPr="00793F7A" w:rsidRDefault="00163198" w:rsidP="00163198">
            <w:pPr>
              <w:pStyle w:val="aff4"/>
              <w:rPr>
                <w:rFonts w:ascii="Times New Roman" w:hAnsi="Times New Roman"/>
              </w:rPr>
            </w:pPr>
            <w:r w:rsidRPr="00793F7A">
              <w:rPr>
                <w:rFonts w:ascii="Times New Roman" w:hAnsi="Times New Roman"/>
              </w:rPr>
              <w:t>БИК 044030861</w:t>
            </w:r>
          </w:p>
          <w:p w:rsidR="00163198" w:rsidRPr="00793F7A" w:rsidRDefault="00163198" w:rsidP="00163198">
            <w:pPr>
              <w:pStyle w:val="aff4"/>
              <w:rPr>
                <w:rFonts w:ascii="Times New Roman" w:hAnsi="Times New Roman"/>
              </w:rPr>
            </w:pPr>
            <w:proofErr w:type="spellStart"/>
            <w:proofErr w:type="gramStart"/>
            <w:r w:rsidRPr="00793F7A">
              <w:rPr>
                <w:rFonts w:ascii="Times New Roman" w:hAnsi="Times New Roman"/>
              </w:rPr>
              <w:t>Кор</w:t>
            </w:r>
            <w:proofErr w:type="spellEnd"/>
            <w:r w:rsidRPr="00793F7A">
              <w:rPr>
                <w:rFonts w:ascii="Times New Roman" w:hAnsi="Times New Roman"/>
              </w:rPr>
              <w:t>./счет</w:t>
            </w:r>
            <w:proofErr w:type="gramEnd"/>
            <w:r w:rsidRPr="00793F7A">
              <w:rPr>
                <w:rFonts w:ascii="Times New Roman" w:hAnsi="Times New Roman"/>
              </w:rPr>
              <w:t xml:space="preserve"> 30101810800000000861 в Северо-Западном Главном Управлении Банка России </w:t>
            </w:r>
          </w:p>
          <w:p w:rsidR="00163198" w:rsidRPr="00793F7A" w:rsidRDefault="00163198" w:rsidP="00163198">
            <w:pPr>
              <w:pStyle w:val="aff4"/>
              <w:rPr>
                <w:rFonts w:ascii="Times New Roman" w:hAnsi="Times New Roman"/>
              </w:rPr>
            </w:pPr>
            <w:r w:rsidRPr="00793F7A">
              <w:rPr>
                <w:rFonts w:ascii="Times New Roman" w:hAnsi="Times New Roman"/>
              </w:rPr>
              <w:lastRenderedPageBreak/>
              <w:t>ОКОНХ 52300</w:t>
            </w:r>
          </w:p>
          <w:p w:rsidR="00163198" w:rsidRPr="00793F7A" w:rsidRDefault="00163198" w:rsidP="00163198">
            <w:pPr>
              <w:pStyle w:val="aff4"/>
              <w:rPr>
                <w:rFonts w:ascii="Times New Roman" w:hAnsi="Times New Roman"/>
              </w:rPr>
            </w:pPr>
            <w:r w:rsidRPr="00793F7A">
              <w:rPr>
                <w:rFonts w:ascii="Times New Roman" w:hAnsi="Times New Roman"/>
              </w:rPr>
              <w:t>ОКПО 01150144</w:t>
            </w:r>
          </w:p>
          <w:p w:rsidR="00163198" w:rsidRPr="00793F7A" w:rsidRDefault="00163198" w:rsidP="00163198">
            <w:pPr>
              <w:pStyle w:val="aff4"/>
              <w:rPr>
                <w:rFonts w:ascii="Times New Roman" w:hAnsi="Times New Roman"/>
              </w:rPr>
            </w:pPr>
            <w:r w:rsidRPr="00793F7A">
              <w:rPr>
                <w:rFonts w:ascii="Times New Roman" w:hAnsi="Times New Roman"/>
              </w:rPr>
              <w:t>ОГРН 1020202561686</w:t>
            </w:r>
          </w:p>
          <w:permEnd w:id="67"/>
          <w:p w:rsidR="00B06C21" w:rsidRPr="000C3100" w:rsidRDefault="00B06C21" w:rsidP="00765E3B">
            <w:pPr>
              <w:tabs>
                <w:tab w:val="left" w:pos="675"/>
                <w:tab w:val="left" w:pos="993"/>
                <w:tab w:val="left" w:pos="1418"/>
                <w:tab w:val="left" w:pos="9747"/>
              </w:tabs>
              <w:spacing w:after="120" w:line="312" w:lineRule="auto"/>
              <w:jc w:val="both"/>
              <w:rPr>
                <w:b/>
                <w:sz w:val="26"/>
                <w:szCs w:val="26"/>
              </w:rPr>
            </w:pPr>
          </w:p>
        </w:tc>
        <w:tc>
          <w:tcPr>
            <w:tcW w:w="892" w:type="dxa"/>
            <w:gridSpan w:val="2"/>
          </w:tcPr>
          <w:p w:rsidR="00B06C21" w:rsidRPr="000C3100" w:rsidRDefault="00B06C21" w:rsidP="00765E3B">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B06C21" w:rsidRPr="000C3100" w:rsidRDefault="00B06C21" w:rsidP="00765E3B">
            <w:pPr>
              <w:pStyle w:val="ab"/>
              <w:ind w:left="0"/>
              <w:rPr>
                <w:sz w:val="26"/>
                <w:szCs w:val="26"/>
              </w:rPr>
            </w:pPr>
            <w:permStart w:id="68" w:edGrp="everyone"/>
            <w:r w:rsidRPr="000C3100">
              <w:rPr>
                <w:sz w:val="26"/>
                <w:szCs w:val="26"/>
              </w:rPr>
              <w:t>ИНН/КПП __________/__________</w:t>
            </w:r>
          </w:p>
          <w:p w:rsidR="00B06C21" w:rsidRPr="000C3100" w:rsidRDefault="00B06C21" w:rsidP="00765E3B">
            <w:pPr>
              <w:pStyle w:val="ab"/>
              <w:ind w:left="0"/>
              <w:rPr>
                <w:sz w:val="26"/>
                <w:szCs w:val="26"/>
              </w:rPr>
            </w:pPr>
            <w:r w:rsidRPr="000C3100">
              <w:rPr>
                <w:sz w:val="26"/>
                <w:szCs w:val="26"/>
              </w:rPr>
              <w:t>ОГРН_________________________</w:t>
            </w:r>
          </w:p>
          <w:p w:rsidR="00B06C21" w:rsidRPr="000C3100" w:rsidRDefault="00B06C21" w:rsidP="00765E3B">
            <w:pPr>
              <w:rPr>
                <w:sz w:val="26"/>
                <w:szCs w:val="26"/>
              </w:rPr>
            </w:pPr>
            <w:r w:rsidRPr="000C3100">
              <w:rPr>
                <w:sz w:val="26"/>
                <w:szCs w:val="26"/>
              </w:rPr>
              <w:t>Адрес: ____________________</w:t>
            </w:r>
          </w:p>
          <w:p w:rsidR="00B06C21" w:rsidRPr="000C3100" w:rsidRDefault="00B06C21" w:rsidP="00765E3B">
            <w:pPr>
              <w:pStyle w:val="a5"/>
              <w:rPr>
                <w:b/>
                <w:sz w:val="26"/>
                <w:szCs w:val="26"/>
              </w:rPr>
            </w:pPr>
            <w:r w:rsidRPr="000C3100">
              <w:rPr>
                <w:b/>
                <w:sz w:val="26"/>
                <w:szCs w:val="26"/>
              </w:rPr>
              <w:t>Почтовый адрес:</w:t>
            </w:r>
          </w:p>
          <w:p w:rsidR="00B06C21" w:rsidRPr="000C3100" w:rsidRDefault="00B06C21" w:rsidP="00765E3B">
            <w:pPr>
              <w:pStyle w:val="a5"/>
              <w:rPr>
                <w:b/>
                <w:sz w:val="26"/>
                <w:szCs w:val="26"/>
              </w:rPr>
            </w:pPr>
            <w:r w:rsidRPr="000C3100">
              <w:rPr>
                <w:b/>
                <w:sz w:val="26"/>
                <w:szCs w:val="26"/>
              </w:rPr>
              <w:t xml:space="preserve"> ___________________.</w:t>
            </w:r>
          </w:p>
          <w:p w:rsidR="00B06C21" w:rsidRPr="000C3100" w:rsidRDefault="00B06C21" w:rsidP="00765E3B">
            <w:pPr>
              <w:pStyle w:val="a5"/>
              <w:rPr>
                <w:b/>
                <w:sz w:val="26"/>
                <w:szCs w:val="26"/>
              </w:rPr>
            </w:pPr>
            <w:proofErr w:type="gramStart"/>
            <w:r w:rsidRPr="000C3100">
              <w:rPr>
                <w:b/>
                <w:sz w:val="26"/>
                <w:szCs w:val="26"/>
              </w:rPr>
              <w:t>Р</w:t>
            </w:r>
            <w:proofErr w:type="gramEnd"/>
            <w:r w:rsidRPr="000C3100">
              <w:rPr>
                <w:b/>
                <w:sz w:val="26"/>
                <w:szCs w:val="26"/>
              </w:rPr>
              <w:t>/с _______________________________</w:t>
            </w:r>
          </w:p>
          <w:p w:rsidR="00B06C21" w:rsidRPr="000C3100" w:rsidRDefault="00B06C21" w:rsidP="00765E3B">
            <w:pPr>
              <w:rPr>
                <w:sz w:val="26"/>
                <w:szCs w:val="26"/>
              </w:rPr>
            </w:pPr>
            <w:r w:rsidRPr="000C3100">
              <w:rPr>
                <w:sz w:val="26"/>
                <w:szCs w:val="26"/>
              </w:rPr>
              <w:t>К/с _______________________________</w:t>
            </w:r>
          </w:p>
          <w:p w:rsidR="00B06C21" w:rsidRPr="000C3100" w:rsidRDefault="00B06C21" w:rsidP="00765E3B">
            <w:pPr>
              <w:pStyle w:val="ab"/>
              <w:ind w:left="0"/>
              <w:rPr>
                <w:sz w:val="26"/>
                <w:szCs w:val="26"/>
              </w:rPr>
            </w:pPr>
            <w:r w:rsidRPr="000C3100">
              <w:rPr>
                <w:sz w:val="26"/>
                <w:szCs w:val="26"/>
              </w:rPr>
              <w:lastRenderedPageBreak/>
              <w:t>БИК ______________________________</w:t>
            </w:r>
          </w:p>
          <w:p w:rsidR="00B06C21" w:rsidRPr="000C3100" w:rsidRDefault="00B06C21" w:rsidP="00765E3B">
            <w:pPr>
              <w:pStyle w:val="ab"/>
              <w:ind w:left="0"/>
              <w:rPr>
                <w:sz w:val="26"/>
                <w:szCs w:val="26"/>
              </w:rPr>
            </w:pPr>
            <w:r w:rsidRPr="000C3100">
              <w:rPr>
                <w:sz w:val="26"/>
                <w:szCs w:val="26"/>
              </w:rPr>
              <w:t>ОКВЭД ___________________________</w:t>
            </w:r>
          </w:p>
          <w:p w:rsidR="00B06C21" w:rsidRPr="000C3100" w:rsidRDefault="00B06C21" w:rsidP="00765E3B">
            <w:pPr>
              <w:pStyle w:val="ab"/>
              <w:ind w:left="0"/>
              <w:rPr>
                <w:sz w:val="26"/>
                <w:szCs w:val="26"/>
              </w:rPr>
            </w:pPr>
            <w:r w:rsidRPr="000C3100">
              <w:rPr>
                <w:sz w:val="26"/>
                <w:szCs w:val="26"/>
              </w:rPr>
              <w:t>ОКПО ____________________________</w:t>
            </w:r>
          </w:p>
          <w:p w:rsidR="00B06C21" w:rsidRPr="000C3100" w:rsidRDefault="00B06C21" w:rsidP="00765E3B">
            <w:pPr>
              <w:rPr>
                <w:sz w:val="26"/>
                <w:szCs w:val="26"/>
              </w:rPr>
            </w:pPr>
            <w:r w:rsidRPr="000C3100">
              <w:rPr>
                <w:sz w:val="26"/>
                <w:szCs w:val="26"/>
              </w:rPr>
              <w:t>Телефон: __________________________</w:t>
            </w:r>
          </w:p>
          <w:p w:rsidR="00B06C21" w:rsidRPr="000C3100" w:rsidRDefault="00B06C21" w:rsidP="00765E3B">
            <w:pPr>
              <w:tabs>
                <w:tab w:val="left" w:pos="675"/>
                <w:tab w:val="left" w:pos="993"/>
                <w:tab w:val="left" w:pos="1418"/>
                <w:tab w:val="left" w:pos="9747"/>
              </w:tabs>
              <w:spacing w:after="120" w:line="312" w:lineRule="auto"/>
              <w:jc w:val="both"/>
              <w:rPr>
                <w:sz w:val="26"/>
                <w:szCs w:val="26"/>
              </w:rPr>
            </w:pPr>
            <w:r w:rsidRPr="000C3100">
              <w:rPr>
                <w:sz w:val="26"/>
                <w:szCs w:val="26"/>
              </w:rPr>
              <w:t>Факс: _____________________________</w:t>
            </w:r>
          </w:p>
          <w:p w:rsidR="00B06C21" w:rsidRPr="000C3100" w:rsidRDefault="00B06C21" w:rsidP="00765E3B">
            <w:pPr>
              <w:tabs>
                <w:tab w:val="left" w:pos="675"/>
                <w:tab w:val="left" w:pos="993"/>
                <w:tab w:val="left" w:pos="1418"/>
                <w:tab w:val="left" w:pos="9747"/>
              </w:tabs>
              <w:spacing w:after="120" w:line="312" w:lineRule="auto"/>
              <w:jc w:val="both"/>
              <w:rPr>
                <w:b/>
                <w:sz w:val="26"/>
                <w:szCs w:val="26"/>
              </w:rPr>
            </w:pPr>
            <w:r w:rsidRPr="000C3100">
              <w:rPr>
                <w:sz w:val="26"/>
                <w:szCs w:val="26"/>
              </w:rPr>
              <w:t>Адрес электронной почты:___________</w:t>
            </w:r>
            <w:permEnd w:id="68"/>
          </w:p>
        </w:tc>
      </w:tr>
    </w:tbl>
    <w:p w:rsidR="00860572" w:rsidRPr="000C3100" w:rsidRDefault="00860572" w:rsidP="00566B9A">
      <w:pPr>
        <w:pStyle w:val="af8"/>
        <w:spacing w:line="360" w:lineRule="auto"/>
        <w:jc w:val="right"/>
        <w:rPr>
          <w:sz w:val="26"/>
          <w:szCs w:val="26"/>
        </w:rPr>
      </w:pPr>
    </w:p>
    <w:p w:rsidR="00860572" w:rsidRPr="000C3100" w:rsidRDefault="00860572" w:rsidP="00566B9A">
      <w:pPr>
        <w:pStyle w:val="af8"/>
        <w:spacing w:line="360" w:lineRule="auto"/>
        <w:jc w:val="right"/>
        <w:rPr>
          <w:sz w:val="26"/>
          <w:szCs w:val="26"/>
        </w:rPr>
      </w:pPr>
    </w:p>
    <w:tbl>
      <w:tblPr>
        <w:tblW w:w="9854" w:type="dxa"/>
        <w:tblLayout w:type="fixed"/>
        <w:tblLook w:val="0000"/>
      </w:tblPr>
      <w:tblGrid>
        <w:gridCol w:w="4927"/>
        <w:gridCol w:w="4927"/>
      </w:tblGrid>
      <w:tr w:rsidR="00860572" w:rsidRPr="000C3100" w:rsidTr="00670A9F">
        <w:tc>
          <w:tcPr>
            <w:tcW w:w="4927" w:type="dxa"/>
          </w:tcPr>
          <w:p w:rsidR="00860572" w:rsidRPr="000C3100" w:rsidRDefault="00860572" w:rsidP="00670A9F">
            <w:pPr>
              <w:widowControl w:val="0"/>
              <w:suppressAutoHyphens/>
              <w:ind w:left="318"/>
              <w:rPr>
                <w:b/>
                <w:bCs/>
                <w:sz w:val="26"/>
                <w:szCs w:val="26"/>
              </w:rPr>
            </w:pPr>
            <w:r w:rsidRPr="000C3100">
              <w:rPr>
                <w:b/>
                <w:bCs/>
                <w:sz w:val="26"/>
                <w:szCs w:val="26"/>
              </w:rPr>
              <w:t>Заказчик:</w:t>
            </w:r>
          </w:p>
        </w:tc>
        <w:tc>
          <w:tcPr>
            <w:tcW w:w="4927" w:type="dxa"/>
          </w:tcPr>
          <w:p w:rsidR="00860572" w:rsidRPr="000C3100" w:rsidRDefault="00860572" w:rsidP="00670A9F">
            <w:pPr>
              <w:widowControl w:val="0"/>
              <w:suppressAutoHyphens/>
              <w:ind w:left="318"/>
              <w:rPr>
                <w:b/>
                <w:bCs/>
                <w:sz w:val="26"/>
                <w:szCs w:val="26"/>
              </w:rPr>
            </w:pPr>
            <w:r w:rsidRPr="000C3100">
              <w:rPr>
                <w:b/>
                <w:bCs/>
                <w:sz w:val="26"/>
                <w:szCs w:val="26"/>
              </w:rPr>
              <w:t>Подрядчик:</w:t>
            </w:r>
          </w:p>
        </w:tc>
      </w:tr>
      <w:tr w:rsidR="00860572" w:rsidRPr="000C3100" w:rsidTr="00670A9F">
        <w:tc>
          <w:tcPr>
            <w:tcW w:w="4927" w:type="dxa"/>
          </w:tcPr>
          <w:p w:rsidR="00860572" w:rsidRPr="000C3100" w:rsidRDefault="00860572" w:rsidP="00670A9F">
            <w:pPr>
              <w:widowControl w:val="0"/>
              <w:suppressAutoHyphens/>
              <w:ind w:left="318"/>
              <w:rPr>
                <w:sz w:val="26"/>
                <w:szCs w:val="26"/>
              </w:rPr>
            </w:pPr>
            <w:permStart w:id="69" w:edGrp="everyone" w:colFirst="0" w:colLast="0"/>
          </w:p>
          <w:p w:rsidR="00860572" w:rsidRPr="000C3100" w:rsidRDefault="00860572" w:rsidP="00670A9F">
            <w:pPr>
              <w:pStyle w:val="a5"/>
              <w:widowControl w:val="0"/>
              <w:suppressAutoHyphens/>
              <w:ind w:left="318"/>
              <w:jc w:val="left"/>
              <w:rPr>
                <w:sz w:val="26"/>
                <w:szCs w:val="26"/>
              </w:rPr>
            </w:pPr>
            <w:r w:rsidRPr="000C3100">
              <w:rPr>
                <w:sz w:val="26"/>
                <w:szCs w:val="26"/>
              </w:rPr>
              <w:t>____________________</w:t>
            </w:r>
          </w:p>
          <w:p w:rsidR="00860572" w:rsidRPr="000C3100" w:rsidRDefault="00860572" w:rsidP="00670A9F">
            <w:pPr>
              <w:widowControl w:val="0"/>
              <w:suppressAutoHyphens/>
              <w:ind w:left="318"/>
              <w:rPr>
                <w:b/>
                <w:bCs/>
                <w:sz w:val="26"/>
                <w:szCs w:val="26"/>
              </w:rPr>
            </w:pPr>
          </w:p>
        </w:tc>
        <w:tc>
          <w:tcPr>
            <w:tcW w:w="4927" w:type="dxa"/>
          </w:tcPr>
          <w:p w:rsidR="00860572" w:rsidRPr="000C3100" w:rsidRDefault="00860572" w:rsidP="00670A9F">
            <w:pPr>
              <w:pStyle w:val="a5"/>
              <w:widowControl w:val="0"/>
              <w:suppressAutoHyphens/>
              <w:ind w:left="318"/>
              <w:jc w:val="left"/>
              <w:rPr>
                <w:sz w:val="26"/>
                <w:szCs w:val="26"/>
              </w:rPr>
            </w:pPr>
            <w:permStart w:id="70" w:edGrp="everyone"/>
          </w:p>
          <w:p w:rsidR="00860572" w:rsidRPr="000C3100" w:rsidRDefault="00860572" w:rsidP="00670A9F">
            <w:pPr>
              <w:pStyle w:val="1CharChar"/>
              <w:suppressAutoHyphens/>
              <w:ind w:left="318"/>
              <w:jc w:val="left"/>
              <w:rPr>
                <w:sz w:val="26"/>
                <w:szCs w:val="26"/>
                <w:lang w:val="ru-RU"/>
              </w:rPr>
            </w:pPr>
            <w:r w:rsidRPr="000C3100">
              <w:rPr>
                <w:sz w:val="26"/>
                <w:szCs w:val="26"/>
                <w:lang w:val="ru-RU"/>
              </w:rPr>
              <w:t>__________________</w:t>
            </w:r>
          </w:p>
          <w:permEnd w:id="70"/>
          <w:p w:rsidR="00860572" w:rsidRPr="000C3100" w:rsidRDefault="00860572" w:rsidP="00670A9F">
            <w:pPr>
              <w:widowControl w:val="0"/>
              <w:suppressAutoHyphens/>
              <w:ind w:left="318"/>
              <w:rPr>
                <w:sz w:val="26"/>
                <w:szCs w:val="26"/>
              </w:rPr>
            </w:pPr>
          </w:p>
          <w:p w:rsidR="00860572" w:rsidRPr="000C3100" w:rsidRDefault="00860572" w:rsidP="00670A9F">
            <w:pPr>
              <w:widowControl w:val="0"/>
              <w:suppressAutoHyphens/>
              <w:ind w:left="318"/>
              <w:rPr>
                <w:b/>
                <w:bCs/>
                <w:sz w:val="26"/>
                <w:szCs w:val="26"/>
              </w:rPr>
            </w:pPr>
          </w:p>
        </w:tc>
      </w:tr>
      <w:permEnd w:id="69"/>
      <w:tr w:rsidR="00860572" w:rsidRPr="000C3100" w:rsidTr="00670A9F">
        <w:tc>
          <w:tcPr>
            <w:tcW w:w="4927" w:type="dxa"/>
          </w:tcPr>
          <w:p w:rsidR="00860572" w:rsidRPr="000C3100" w:rsidRDefault="00860572" w:rsidP="00670A9F">
            <w:pPr>
              <w:widowControl w:val="0"/>
              <w:suppressAutoHyphens/>
              <w:ind w:left="318"/>
              <w:rPr>
                <w:sz w:val="26"/>
                <w:szCs w:val="26"/>
              </w:rPr>
            </w:pPr>
          </w:p>
        </w:tc>
        <w:tc>
          <w:tcPr>
            <w:tcW w:w="4927" w:type="dxa"/>
          </w:tcPr>
          <w:p w:rsidR="00860572" w:rsidRPr="000C3100" w:rsidRDefault="00860572" w:rsidP="00670A9F">
            <w:pPr>
              <w:pStyle w:val="a5"/>
              <w:suppressAutoHyphens/>
              <w:ind w:left="318"/>
              <w:jc w:val="left"/>
              <w:rPr>
                <w:sz w:val="26"/>
                <w:szCs w:val="26"/>
              </w:rPr>
            </w:pPr>
          </w:p>
        </w:tc>
      </w:tr>
    </w:tbl>
    <w:p w:rsidR="007E4F5A" w:rsidRPr="000C3100" w:rsidRDefault="007E4F5A" w:rsidP="00566B9A">
      <w:pPr>
        <w:pStyle w:val="af8"/>
        <w:spacing w:line="360" w:lineRule="auto"/>
        <w:jc w:val="right"/>
        <w:rPr>
          <w:b w:val="0"/>
          <w:iCs/>
          <w:caps w:val="0"/>
          <w:sz w:val="26"/>
          <w:szCs w:val="26"/>
        </w:rPr>
      </w:pPr>
      <w:permStart w:id="71" w:edGrp="everyone"/>
      <w:r w:rsidRPr="000C3100">
        <w:rPr>
          <w:sz w:val="26"/>
          <w:szCs w:val="26"/>
        </w:rPr>
        <w:br w:type="page"/>
      </w:r>
      <w:r w:rsidRPr="000C3100">
        <w:rPr>
          <w:b w:val="0"/>
          <w:iCs/>
          <w:caps w:val="0"/>
          <w:sz w:val="26"/>
          <w:szCs w:val="26"/>
        </w:rPr>
        <w:lastRenderedPageBreak/>
        <w:t>Приложение № 1</w:t>
      </w:r>
    </w:p>
    <w:p w:rsidR="007E4F5A" w:rsidRPr="000C3100" w:rsidRDefault="007E4F5A" w:rsidP="00566B9A">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7E4F5A" w:rsidRPr="000C3100" w:rsidRDefault="007E4F5A" w:rsidP="00566B9A">
      <w:pPr>
        <w:pStyle w:val="af8"/>
        <w:spacing w:line="360" w:lineRule="auto"/>
        <w:jc w:val="right"/>
        <w:rPr>
          <w:b w:val="0"/>
          <w:iCs/>
          <w:caps w:val="0"/>
          <w:sz w:val="26"/>
          <w:szCs w:val="26"/>
        </w:rPr>
      </w:pPr>
      <w:r w:rsidRPr="000C3100">
        <w:rPr>
          <w:b w:val="0"/>
          <w:iCs/>
          <w:caps w:val="0"/>
          <w:sz w:val="26"/>
          <w:szCs w:val="26"/>
        </w:rPr>
        <w:t xml:space="preserve"> от « __ » ___________ 20___г.</w:t>
      </w:r>
    </w:p>
    <w:p w:rsidR="007E4F5A" w:rsidRPr="000C3100" w:rsidRDefault="00163198" w:rsidP="00CE70F5">
      <w:pPr>
        <w:spacing w:line="240" w:lineRule="atLeast"/>
        <w:ind w:right="4"/>
        <w:jc w:val="center"/>
        <w:rPr>
          <w:sz w:val="26"/>
          <w:szCs w:val="26"/>
        </w:rPr>
      </w:pPr>
      <w:r>
        <w:rPr>
          <w:sz w:val="26"/>
          <w:szCs w:val="26"/>
        </w:rPr>
        <w:t xml:space="preserve">Техническое </w:t>
      </w:r>
      <w:r w:rsidR="007E4F5A" w:rsidRPr="000C3100">
        <w:rPr>
          <w:sz w:val="26"/>
          <w:szCs w:val="26"/>
        </w:rPr>
        <w:t xml:space="preserve">Задание </w:t>
      </w:r>
    </w:p>
    <w:p w:rsidR="007E4F5A" w:rsidRPr="000C3100" w:rsidRDefault="007E4F5A" w:rsidP="00CE70F5">
      <w:pPr>
        <w:spacing w:line="240" w:lineRule="atLeast"/>
        <w:ind w:right="4"/>
        <w:jc w:val="center"/>
        <w:rPr>
          <w:sz w:val="26"/>
          <w:szCs w:val="26"/>
        </w:rPr>
      </w:pPr>
      <w:r w:rsidRPr="000C3100">
        <w:rPr>
          <w:sz w:val="26"/>
          <w:szCs w:val="26"/>
        </w:rPr>
        <w:t>на выполнение</w:t>
      </w:r>
      <w:r w:rsidR="00163198">
        <w:rPr>
          <w:sz w:val="26"/>
          <w:szCs w:val="26"/>
        </w:rPr>
        <w:t xml:space="preserve"> Подрядных</w:t>
      </w:r>
      <w:r w:rsidRPr="000C3100">
        <w:rPr>
          <w:sz w:val="26"/>
          <w:szCs w:val="26"/>
        </w:rPr>
        <w:t xml:space="preserve"> Работ</w:t>
      </w: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tbl>
      <w:tblPr>
        <w:tblW w:w="9854" w:type="dxa"/>
        <w:tblLayout w:type="fixed"/>
        <w:tblLook w:val="0000"/>
      </w:tblPr>
      <w:tblGrid>
        <w:gridCol w:w="4927"/>
        <w:gridCol w:w="4927"/>
      </w:tblGrid>
      <w:tr w:rsidR="007E4F5A" w:rsidRPr="000C3100">
        <w:tc>
          <w:tcPr>
            <w:tcW w:w="4927" w:type="dxa"/>
          </w:tcPr>
          <w:p w:rsidR="007E4F5A" w:rsidRPr="000C3100" w:rsidRDefault="007E4F5A" w:rsidP="007B6125">
            <w:pPr>
              <w:widowControl w:val="0"/>
              <w:suppressAutoHyphens/>
              <w:ind w:left="318"/>
              <w:rPr>
                <w:b/>
                <w:bCs/>
                <w:sz w:val="26"/>
                <w:szCs w:val="26"/>
              </w:rPr>
            </w:pPr>
            <w:r w:rsidRPr="000C3100">
              <w:rPr>
                <w:b/>
                <w:bCs/>
                <w:sz w:val="26"/>
                <w:szCs w:val="26"/>
              </w:rPr>
              <w:t>Заказчик:</w:t>
            </w:r>
          </w:p>
        </w:tc>
        <w:tc>
          <w:tcPr>
            <w:tcW w:w="4927" w:type="dxa"/>
          </w:tcPr>
          <w:p w:rsidR="007E4F5A" w:rsidRPr="000C3100" w:rsidRDefault="007E4F5A" w:rsidP="007B6125">
            <w:pPr>
              <w:widowControl w:val="0"/>
              <w:suppressAutoHyphens/>
              <w:ind w:left="318"/>
              <w:rPr>
                <w:b/>
                <w:bCs/>
                <w:sz w:val="26"/>
                <w:szCs w:val="26"/>
              </w:rPr>
            </w:pPr>
            <w:r w:rsidRPr="000C3100">
              <w:rPr>
                <w:b/>
                <w:bCs/>
                <w:sz w:val="26"/>
                <w:szCs w:val="26"/>
              </w:rPr>
              <w:t>Подрядчик:</w:t>
            </w:r>
          </w:p>
        </w:tc>
      </w:tr>
      <w:tr w:rsidR="007E4F5A" w:rsidRPr="000C3100">
        <w:tc>
          <w:tcPr>
            <w:tcW w:w="4927" w:type="dxa"/>
          </w:tcPr>
          <w:p w:rsidR="007E4F5A" w:rsidRPr="000C3100" w:rsidRDefault="007E4F5A" w:rsidP="007B6125">
            <w:pPr>
              <w:widowControl w:val="0"/>
              <w:suppressAutoHyphens/>
              <w:ind w:left="318"/>
              <w:rPr>
                <w:sz w:val="26"/>
                <w:szCs w:val="26"/>
              </w:rPr>
            </w:pPr>
          </w:p>
          <w:p w:rsidR="007E4F5A" w:rsidRPr="000C3100" w:rsidRDefault="007E4F5A" w:rsidP="007B6125">
            <w:pPr>
              <w:pStyle w:val="a5"/>
              <w:widowControl w:val="0"/>
              <w:suppressAutoHyphens/>
              <w:ind w:left="318"/>
              <w:jc w:val="left"/>
              <w:rPr>
                <w:sz w:val="26"/>
                <w:szCs w:val="26"/>
              </w:rPr>
            </w:pPr>
            <w:r w:rsidRPr="000C3100">
              <w:rPr>
                <w:sz w:val="26"/>
                <w:szCs w:val="26"/>
              </w:rPr>
              <w:t>____________________</w:t>
            </w:r>
          </w:p>
          <w:p w:rsidR="007E4F5A" w:rsidRPr="000C3100" w:rsidRDefault="007E4F5A" w:rsidP="007B6125">
            <w:pPr>
              <w:widowControl w:val="0"/>
              <w:suppressAutoHyphens/>
              <w:ind w:left="318"/>
              <w:rPr>
                <w:b/>
                <w:bCs/>
                <w:sz w:val="26"/>
                <w:szCs w:val="26"/>
              </w:rPr>
            </w:pPr>
          </w:p>
        </w:tc>
        <w:tc>
          <w:tcPr>
            <w:tcW w:w="4927" w:type="dxa"/>
          </w:tcPr>
          <w:p w:rsidR="007E4F5A" w:rsidRPr="000C3100" w:rsidRDefault="007E4F5A" w:rsidP="007B6125">
            <w:pPr>
              <w:pStyle w:val="a5"/>
              <w:widowControl w:val="0"/>
              <w:suppressAutoHyphens/>
              <w:ind w:left="318"/>
              <w:jc w:val="left"/>
              <w:rPr>
                <w:sz w:val="26"/>
                <w:szCs w:val="26"/>
              </w:rPr>
            </w:pPr>
          </w:p>
          <w:p w:rsidR="007E4F5A" w:rsidRPr="000C3100" w:rsidRDefault="007E4F5A" w:rsidP="00A64C7A">
            <w:pPr>
              <w:pStyle w:val="1CharChar"/>
              <w:suppressAutoHyphens/>
              <w:ind w:left="318"/>
              <w:jc w:val="left"/>
              <w:rPr>
                <w:sz w:val="26"/>
                <w:szCs w:val="26"/>
                <w:lang w:val="ru-RU"/>
              </w:rPr>
            </w:pPr>
            <w:r w:rsidRPr="000C3100">
              <w:rPr>
                <w:sz w:val="26"/>
                <w:szCs w:val="26"/>
                <w:lang w:val="ru-RU"/>
              </w:rPr>
              <w:t>__________________</w:t>
            </w:r>
          </w:p>
          <w:p w:rsidR="007E4F5A" w:rsidRPr="000C3100" w:rsidRDefault="007E4F5A" w:rsidP="007B6125">
            <w:pPr>
              <w:widowControl w:val="0"/>
              <w:suppressAutoHyphens/>
              <w:ind w:left="318"/>
              <w:rPr>
                <w:sz w:val="26"/>
                <w:szCs w:val="26"/>
              </w:rPr>
            </w:pPr>
          </w:p>
          <w:p w:rsidR="007E4F5A" w:rsidRPr="000C3100" w:rsidRDefault="007E4F5A" w:rsidP="007B6125">
            <w:pPr>
              <w:widowControl w:val="0"/>
              <w:suppressAutoHyphens/>
              <w:ind w:left="318"/>
              <w:rPr>
                <w:b/>
                <w:bCs/>
                <w:sz w:val="26"/>
                <w:szCs w:val="26"/>
              </w:rPr>
            </w:pPr>
          </w:p>
        </w:tc>
      </w:tr>
      <w:tr w:rsidR="007E4F5A" w:rsidRPr="000C3100">
        <w:tc>
          <w:tcPr>
            <w:tcW w:w="4927" w:type="dxa"/>
          </w:tcPr>
          <w:p w:rsidR="007E4F5A" w:rsidRPr="000C3100" w:rsidRDefault="007E4F5A" w:rsidP="007B6125">
            <w:pPr>
              <w:widowControl w:val="0"/>
              <w:suppressAutoHyphens/>
              <w:ind w:left="318"/>
              <w:rPr>
                <w:sz w:val="26"/>
                <w:szCs w:val="26"/>
              </w:rPr>
            </w:pPr>
          </w:p>
        </w:tc>
        <w:tc>
          <w:tcPr>
            <w:tcW w:w="4927" w:type="dxa"/>
          </w:tcPr>
          <w:p w:rsidR="007E4F5A" w:rsidRPr="000C3100" w:rsidRDefault="007E4F5A" w:rsidP="007B6125">
            <w:pPr>
              <w:pStyle w:val="a5"/>
              <w:suppressAutoHyphens/>
              <w:ind w:left="318"/>
              <w:jc w:val="left"/>
              <w:rPr>
                <w:sz w:val="26"/>
                <w:szCs w:val="26"/>
              </w:rPr>
            </w:pPr>
          </w:p>
        </w:tc>
      </w:tr>
    </w:tbl>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sectPr w:rsidR="007E4F5A" w:rsidRPr="000C3100" w:rsidSect="00096471">
          <w:headerReference w:type="even" r:id="rId8"/>
          <w:headerReference w:type="default" r:id="rId9"/>
          <w:footerReference w:type="default" r:id="rId10"/>
          <w:pgSz w:w="11904" w:h="16834"/>
          <w:pgMar w:top="1134" w:right="851" w:bottom="1134" w:left="1418" w:header="720" w:footer="720" w:gutter="0"/>
          <w:cols w:space="720"/>
          <w:noEndnote/>
        </w:sectPr>
      </w:pPr>
    </w:p>
    <w:tbl>
      <w:tblPr>
        <w:tblW w:w="13522" w:type="dxa"/>
        <w:tblLook w:val="04A0"/>
      </w:tblPr>
      <w:tblGrid>
        <w:gridCol w:w="1001"/>
        <w:gridCol w:w="2201"/>
        <w:gridCol w:w="1221"/>
        <w:gridCol w:w="2280"/>
        <w:gridCol w:w="2228"/>
        <w:gridCol w:w="2551"/>
        <w:gridCol w:w="2040"/>
      </w:tblGrid>
      <w:tr w:rsidR="006311EF" w:rsidTr="005B47FB">
        <w:trPr>
          <w:trHeight w:val="300"/>
        </w:trPr>
        <w:tc>
          <w:tcPr>
            <w:tcW w:w="4423" w:type="dxa"/>
            <w:gridSpan w:val="3"/>
            <w:tcBorders>
              <w:top w:val="nil"/>
              <w:left w:val="nil"/>
              <w:bottom w:val="nil"/>
              <w:right w:val="nil"/>
            </w:tcBorders>
            <w:shd w:val="clear" w:color="auto" w:fill="auto"/>
            <w:noWrap/>
            <w:vAlign w:val="bottom"/>
            <w:hideMark/>
          </w:tcPr>
          <w:p w:rsidR="006311EF" w:rsidRDefault="006311EF" w:rsidP="005B47FB">
            <w:pPr>
              <w:jc w:val="right"/>
              <w:rPr>
                <w:rFonts w:ascii="Calibri" w:hAnsi="Calibri"/>
                <w:color w:val="000000"/>
                <w:sz w:val="22"/>
                <w:szCs w:val="22"/>
              </w:rPr>
            </w:pPr>
          </w:p>
        </w:tc>
        <w:tc>
          <w:tcPr>
            <w:tcW w:w="2280" w:type="dxa"/>
            <w:tcBorders>
              <w:top w:val="nil"/>
              <w:left w:val="nil"/>
              <w:bottom w:val="nil"/>
              <w:right w:val="nil"/>
            </w:tcBorders>
            <w:shd w:val="clear" w:color="auto" w:fill="auto"/>
            <w:noWrap/>
            <w:vAlign w:val="bottom"/>
            <w:hideMark/>
          </w:tcPr>
          <w:p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hideMark/>
          </w:tcPr>
          <w:p w:rsidR="006311EF" w:rsidRDefault="006311EF">
            <w:pPr>
              <w:rPr>
                <w:sz w:val="20"/>
                <w:szCs w:val="20"/>
              </w:rPr>
            </w:pPr>
          </w:p>
        </w:tc>
        <w:tc>
          <w:tcPr>
            <w:tcW w:w="2551" w:type="dxa"/>
            <w:tcBorders>
              <w:top w:val="nil"/>
              <w:left w:val="nil"/>
              <w:bottom w:val="nil"/>
              <w:right w:val="nil"/>
            </w:tcBorders>
            <w:shd w:val="clear" w:color="auto" w:fill="auto"/>
            <w:noWrap/>
            <w:vAlign w:val="bottom"/>
            <w:hideMark/>
          </w:tcPr>
          <w:p w:rsidR="006311EF" w:rsidRDefault="006311EF">
            <w:pPr>
              <w:rPr>
                <w:sz w:val="20"/>
                <w:szCs w:val="20"/>
              </w:rPr>
            </w:pPr>
          </w:p>
        </w:tc>
        <w:tc>
          <w:tcPr>
            <w:tcW w:w="2040" w:type="dxa"/>
            <w:tcBorders>
              <w:top w:val="nil"/>
              <w:left w:val="nil"/>
              <w:bottom w:val="nil"/>
              <w:right w:val="nil"/>
            </w:tcBorders>
            <w:shd w:val="clear" w:color="auto" w:fill="auto"/>
            <w:noWrap/>
            <w:vAlign w:val="bottom"/>
            <w:hideMark/>
          </w:tcPr>
          <w:p w:rsidR="006311EF" w:rsidRDefault="006311EF">
            <w:pPr>
              <w:rPr>
                <w:sz w:val="20"/>
                <w:szCs w:val="20"/>
              </w:rPr>
            </w:pPr>
            <w:r>
              <w:rPr>
                <w:rFonts w:ascii="Calibri" w:hAnsi="Calibri"/>
                <w:color w:val="000000"/>
                <w:sz w:val="22"/>
                <w:szCs w:val="22"/>
              </w:rPr>
              <w:t>Приложение № 2 к договору подряда №</w:t>
            </w:r>
          </w:p>
        </w:tc>
      </w:tr>
      <w:tr w:rsidR="006311EF" w:rsidTr="005B47FB">
        <w:trPr>
          <w:trHeight w:val="300"/>
        </w:trPr>
        <w:tc>
          <w:tcPr>
            <w:tcW w:w="1001" w:type="dxa"/>
            <w:tcBorders>
              <w:top w:val="nil"/>
              <w:left w:val="nil"/>
              <w:bottom w:val="nil"/>
              <w:right w:val="nil"/>
            </w:tcBorders>
            <w:shd w:val="clear" w:color="auto" w:fill="auto"/>
            <w:noWrap/>
            <w:vAlign w:val="bottom"/>
            <w:hideMark/>
          </w:tcPr>
          <w:p w:rsidR="006311EF" w:rsidRDefault="006311EF">
            <w:pPr>
              <w:rPr>
                <w:sz w:val="20"/>
                <w:szCs w:val="20"/>
              </w:rPr>
            </w:pPr>
          </w:p>
        </w:tc>
        <w:tc>
          <w:tcPr>
            <w:tcW w:w="2201" w:type="dxa"/>
            <w:tcBorders>
              <w:top w:val="nil"/>
              <w:left w:val="nil"/>
              <w:bottom w:val="nil"/>
              <w:right w:val="nil"/>
            </w:tcBorders>
            <w:shd w:val="clear" w:color="auto" w:fill="auto"/>
            <w:noWrap/>
            <w:vAlign w:val="bottom"/>
            <w:hideMark/>
          </w:tcPr>
          <w:p w:rsidR="006311EF" w:rsidRDefault="006311EF">
            <w:pPr>
              <w:rPr>
                <w:sz w:val="20"/>
                <w:szCs w:val="20"/>
              </w:rPr>
            </w:pPr>
          </w:p>
        </w:tc>
        <w:tc>
          <w:tcPr>
            <w:tcW w:w="1221" w:type="dxa"/>
            <w:tcBorders>
              <w:top w:val="nil"/>
              <w:left w:val="nil"/>
              <w:bottom w:val="nil"/>
              <w:right w:val="nil"/>
            </w:tcBorders>
            <w:shd w:val="clear" w:color="auto" w:fill="auto"/>
            <w:noWrap/>
            <w:vAlign w:val="bottom"/>
            <w:hideMark/>
          </w:tcPr>
          <w:p w:rsidR="006311EF" w:rsidRDefault="006311EF">
            <w:pPr>
              <w:rPr>
                <w:sz w:val="20"/>
                <w:szCs w:val="20"/>
              </w:rPr>
            </w:pPr>
          </w:p>
        </w:tc>
        <w:tc>
          <w:tcPr>
            <w:tcW w:w="2280" w:type="dxa"/>
            <w:tcBorders>
              <w:top w:val="nil"/>
              <w:left w:val="nil"/>
              <w:bottom w:val="nil"/>
              <w:right w:val="nil"/>
            </w:tcBorders>
            <w:shd w:val="clear" w:color="auto" w:fill="auto"/>
            <w:noWrap/>
            <w:vAlign w:val="bottom"/>
            <w:hideMark/>
          </w:tcPr>
          <w:p w:rsidR="006311EF" w:rsidRDefault="006311EF">
            <w:pPr>
              <w:rPr>
                <w:sz w:val="20"/>
                <w:szCs w:val="20"/>
              </w:rPr>
            </w:pPr>
          </w:p>
        </w:tc>
        <w:tc>
          <w:tcPr>
            <w:tcW w:w="2228" w:type="dxa"/>
            <w:tcBorders>
              <w:top w:val="nil"/>
              <w:left w:val="nil"/>
              <w:bottom w:val="nil"/>
              <w:right w:val="nil"/>
            </w:tcBorders>
            <w:shd w:val="clear" w:color="auto" w:fill="auto"/>
            <w:noWrap/>
            <w:vAlign w:val="bottom"/>
            <w:hideMark/>
          </w:tcPr>
          <w:p w:rsidR="006311EF" w:rsidRDefault="006311EF">
            <w:pPr>
              <w:rPr>
                <w:sz w:val="20"/>
                <w:szCs w:val="20"/>
              </w:rPr>
            </w:pPr>
          </w:p>
        </w:tc>
        <w:tc>
          <w:tcPr>
            <w:tcW w:w="2551" w:type="dxa"/>
            <w:tcBorders>
              <w:top w:val="nil"/>
              <w:left w:val="nil"/>
              <w:bottom w:val="nil"/>
              <w:right w:val="nil"/>
            </w:tcBorders>
            <w:shd w:val="clear" w:color="auto" w:fill="auto"/>
            <w:noWrap/>
            <w:vAlign w:val="bottom"/>
            <w:hideMark/>
          </w:tcPr>
          <w:p w:rsidR="006311EF" w:rsidRDefault="006311EF">
            <w:pPr>
              <w:rPr>
                <w:sz w:val="20"/>
                <w:szCs w:val="20"/>
              </w:rPr>
            </w:pPr>
          </w:p>
        </w:tc>
        <w:tc>
          <w:tcPr>
            <w:tcW w:w="2040" w:type="dxa"/>
            <w:tcBorders>
              <w:top w:val="nil"/>
              <w:left w:val="nil"/>
              <w:bottom w:val="nil"/>
              <w:right w:val="nil"/>
            </w:tcBorders>
            <w:shd w:val="clear" w:color="auto" w:fill="auto"/>
            <w:noWrap/>
            <w:vAlign w:val="bottom"/>
            <w:hideMark/>
          </w:tcPr>
          <w:p w:rsidR="006311EF" w:rsidRDefault="006311EF">
            <w:pPr>
              <w:rPr>
                <w:sz w:val="20"/>
                <w:szCs w:val="20"/>
              </w:rPr>
            </w:pPr>
          </w:p>
        </w:tc>
      </w:tr>
      <w:tr w:rsidR="006311EF" w:rsidTr="005B47FB">
        <w:trPr>
          <w:trHeight w:val="375"/>
        </w:trPr>
        <w:tc>
          <w:tcPr>
            <w:tcW w:w="1001" w:type="dxa"/>
            <w:tcBorders>
              <w:top w:val="nil"/>
              <w:left w:val="nil"/>
              <w:bottom w:val="nil"/>
              <w:right w:val="nil"/>
            </w:tcBorders>
            <w:shd w:val="clear" w:color="auto" w:fill="auto"/>
            <w:noWrap/>
            <w:vAlign w:val="bottom"/>
            <w:hideMark/>
          </w:tcPr>
          <w:p w:rsidR="006311EF" w:rsidRDefault="006311EF">
            <w:pPr>
              <w:rPr>
                <w:sz w:val="20"/>
                <w:szCs w:val="20"/>
              </w:rPr>
            </w:pPr>
          </w:p>
        </w:tc>
        <w:tc>
          <w:tcPr>
            <w:tcW w:w="2201" w:type="dxa"/>
            <w:tcBorders>
              <w:top w:val="nil"/>
              <w:left w:val="nil"/>
              <w:bottom w:val="nil"/>
              <w:right w:val="nil"/>
            </w:tcBorders>
            <w:shd w:val="clear" w:color="auto" w:fill="auto"/>
            <w:noWrap/>
            <w:vAlign w:val="bottom"/>
            <w:hideMark/>
          </w:tcPr>
          <w:p w:rsidR="006311EF" w:rsidRDefault="006311EF">
            <w:pPr>
              <w:rPr>
                <w:sz w:val="20"/>
                <w:szCs w:val="20"/>
              </w:rPr>
            </w:pPr>
          </w:p>
        </w:tc>
        <w:tc>
          <w:tcPr>
            <w:tcW w:w="3501" w:type="dxa"/>
            <w:gridSpan w:val="2"/>
            <w:tcBorders>
              <w:top w:val="nil"/>
              <w:left w:val="nil"/>
              <w:bottom w:val="nil"/>
              <w:right w:val="nil"/>
            </w:tcBorders>
            <w:shd w:val="clear" w:color="auto" w:fill="auto"/>
            <w:noWrap/>
            <w:vAlign w:val="bottom"/>
            <w:hideMark/>
          </w:tcPr>
          <w:p w:rsidR="006311EF" w:rsidRDefault="006311EF">
            <w:pPr>
              <w:rPr>
                <w:rFonts w:ascii="Calibri" w:hAnsi="Calibri"/>
                <w:b/>
                <w:bCs/>
                <w:color w:val="000000"/>
                <w:sz w:val="28"/>
                <w:szCs w:val="28"/>
              </w:rPr>
            </w:pPr>
            <w:r>
              <w:rPr>
                <w:rFonts w:ascii="Calibri" w:hAnsi="Calibri"/>
                <w:b/>
                <w:bCs/>
                <w:color w:val="000000"/>
                <w:sz w:val="28"/>
                <w:szCs w:val="28"/>
              </w:rPr>
              <w:t>Адресный план</w:t>
            </w:r>
          </w:p>
        </w:tc>
        <w:tc>
          <w:tcPr>
            <w:tcW w:w="2228" w:type="dxa"/>
            <w:tcBorders>
              <w:top w:val="nil"/>
              <w:left w:val="nil"/>
              <w:bottom w:val="nil"/>
              <w:right w:val="nil"/>
            </w:tcBorders>
            <w:shd w:val="clear" w:color="auto" w:fill="auto"/>
            <w:noWrap/>
            <w:vAlign w:val="bottom"/>
            <w:hideMark/>
          </w:tcPr>
          <w:p w:rsidR="006311EF" w:rsidRDefault="006311EF">
            <w:pPr>
              <w:rPr>
                <w:rFonts w:ascii="Calibri" w:hAnsi="Calibri"/>
                <w:b/>
                <w:bCs/>
                <w:color w:val="000000"/>
                <w:sz w:val="28"/>
                <w:szCs w:val="28"/>
              </w:rPr>
            </w:pPr>
          </w:p>
        </w:tc>
        <w:tc>
          <w:tcPr>
            <w:tcW w:w="2551" w:type="dxa"/>
            <w:tcBorders>
              <w:top w:val="nil"/>
              <w:left w:val="nil"/>
              <w:bottom w:val="nil"/>
              <w:right w:val="nil"/>
            </w:tcBorders>
            <w:shd w:val="clear" w:color="auto" w:fill="auto"/>
            <w:noWrap/>
            <w:vAlign w:val="bottom"/>
            <w:hideMark/>
          </w:tcPr>
          <w:p w:rsidR="006311EF" w:rsidRDefault="006311EF">
            <w:pPr>
              <w:rPr>
                <w:sz w:val="20"/>
                <w:szCs w:val="20"/>
              </w:rPr>
            </w:pPr>
          </w:p>
        </w:tc>
        <w:tc>
          <w:tcPr>
            <w:tcW w:w="2040" w:type="dxa"/>
            <w:tcBorders>
              <w:top w:val="nil"/>
              <w:left w:val="nil"/>
              <w:bottom w:val="nil"/>
              <w:right w:val="nil"/>
            </w:tcBorders>
            <w:shd w:val="clear" w:color="auto" w:fill="auto"/>
            <w:noWrap/>
            <w:vAlign w:val="bottom"/>
            <w:hideMark/>
          </w:tcPr>
          <w:p w:rsidR="006311EF" w:rsidRDefault="006311EF">
            <w:pPr>
              <w:rPr>
                <w:sz w:val="20"/>
                <w:szCs w:val="20"/>
              </w:rPr>
            </w:pPr>
          </w:p>
        </w:tc>
      </w:tr>
      <w:tr w:rsidR="006311EF" w:rsidTr="005B47FB">
        <w:trPr>
          <w:trHeight w:val="300"/>
        </w:trPr>
        <w:tc>
          <w:tcPr>
            <w:tcW w:w="1001" w:type="dxa"/>
            <w:tcBorders>
              <w:top w:val="nil"/>
              <w:left w:val="nil"/>
              <w:bottom w:val="nil"/>
              <w:right w:val="nil"/>
            </w:tcBorders>
            <w:shd w:val="clear" w:color="auto" w:fill="auto"/>
            <w:noWrap/>
            <w:vAlign w:val="bottom"/>
            <w:hideMark/>
          </w:tcPr>
          <w:p w:rsidR="006311EF" w:rsidRDefault="006311EF">
            <w:pPr>
              <w:rPr>
                <w:sz w:val="20"/>
                <w:szCs w:val="20"/>
              </w:rPr>
            </w:pPr>
          </w:p>
        </w:tc>
        <w:tc>
          <w:tcPr>
            <w:tcW w:w="2201" w:type="dxa"/>
            <w:tcBorders>
              <w:top w:val="nil"/>
              <w:left w:val="nil"/>
              <w:bottom w:val="nil"/>
              <w:right w:val="nil"/>
            </w:tcBorders>
            <w:shd w:val="clear" w:color="auto" w:fill="auto"/>
            <w:noWrap/>
            <w:vAlign w:val="bottom"/>
            <w:hideMark/>
          </w:tcPr>
          <w:p w:rsidR="006311EF" w:rsidRDefault="006311EF">
            <w:pPr>
              <w:rPr>
                <w:sz w:val="20"/>
                <w:szCs w:val="20"/>
              </w:rPr>
            </w:pPr>
          </w:p>
        </w:tc>
        <w:tc>
          <w:tcPr>
            <w:tcW w:w="1221" w:type="dxa"/>
            <w:tcBorders>
              <w:top w:val="nil"/>
              <w:left w:val="nil"/>
              <w:bottom w:val="nil"/>
              <w:right w:val="nil"/>
            </w:tcBorders>
            <w:shd w:val="clear" w:color="auto" w:fill="auto"/>
            <w:noWrap/>
            <w:vAlign w:val="bottom"/>
            <w:hideMark/>
          </w:tcPr>
          <w:p w:rsidR="006311EF" w:rsidRDefault="006311EF">
            <w:pPr>
              <w:rPr>
                <w:sz w:val="20"/>
                <w:szCs w:val="20"/>
              </w:rPr>
            </w:pPr>
          </w:p>
        </w:tc>
        <w:tc>
          <w:tcPr>
            <w:tcW w:w="2280" w:type="dxa"/>
            <w:tcBorders>
              <w:top w:val="nil"/>
              <w:left w:val="nil"/>
              <w:bottom w:val="nil"/>
              <w:right w:val="nil"/>
            </w:tcBorders>
            <w:shd w:val="clear" w:color="auto" w:fill="auto"/>
            <w:noWrap/>
            <w:vAlign w:val="bottom"/>
            <w:hideMark/>
          </w:tcPr>
          <w:p w:rsidR="006311EF" w:rsidRDefault="006311EF">
            <w:pPr>
              <w:rPr>
                <w:sz w:val="20"/>
                <w:szCs w:val="20"/>
              </w:rPr>
            </w:pPr>
          </w:p>
        </w:tc>
        <w:tc>
          <w:tcPr>
            <w:tcW w:w="2228" w:type="dxa"/>
            <w:tcBorders>
              <w:top w:val="nil"/>
              <w:left w:val="nil"/>
              <w:bottom w:val="nil"/>
              <w:right w:val="nil"/>
            </w:tcBorders>
            <w:shd w:val="clear" w:color="auto" w:fill="auto"/>
            <w:noWrap/>
            <w:vAlign w:val="bottom"/>
            <w:hideMark/>
          </w:tcPr>
          <w:p w:rsidR="006311EF" w:rsidRDefault="006311EF">
            <w:pPr>
              <w:rPr>
                <w:sz w:val="20"/>
                <w:szCs w:val="20"/>
              </w:rPr>
            </w:pPr>
          </w:p>
        </w:tc>
        <w:tc>
          <w:tcPr>
            <w:tcW w:w="2551" w:type="dxa"/>
            <w:tcBorders>
              <w:top w:val="nil"/>
              <w:left w:val="nil"/>
              <w:bottom w:val="nil"/>
              <w:right w:val="nil"/>
            </w:tcBorders>
            <w:shd w:val="clear" w:color="auto" w:fill="auto"/>
            <w:noWrap/>
            <w:vAlign w:val="bottom"/>
            <w:hideMark/>
          </w:tcPr>
          <w:p w:rsidR="006311EF" w:rsidRDefault="006311EF">
            <w:pPr>
              <w:rPr>
                <w:sz w:val="20"/>
                <w:szCs w:val="20"/>
              </w:rPr>
            </w:pPr>
          </w:p>
        </w:tc>
        <w:tc>
          <w:tcPr>
            <w:tcW w:w="2040" w:type="dxa"/>
            <w:tcBorders>
              <w:top w:val="nil"/>
              <w:left w:val="nil"/>
              <w:bottom w:val="nil"/>
              <w:right w:val="nil"/>
            </w:tcBorders>
            <w:shd w:val="clear" w:color="auto" w:fill="auto"/>
            <w:noWrap/>
            <w:vAlign w:val="bottom"/>
            <w:hideMark/>
          </w:tcPr>
          <w:p w:rsidR="006311EF" w:rsidRDefault="006311EF">
            <w:pPr>
              <w:rPr>
                <w:sz w:val="20"/>
                <w:szCs w:val="20"/>
              </w:rPr>
            </w:pPr>
          </w:p>
        </w:tc>
      </w:tr>
      <w:tr w:rsidR="006311EF" w:rsidTr="005B47FB">
        <w:trPr>
          <w:trHeight w:val="300"/>
        </w:trPr>
        <w:tc>
          <w:tcPr>
            <w:tcW w:w="1001" w:type="dxa"/>
            <w:tcBorders>
              <w:top w:val="nil"/>
              <w:left w:val="nil"/>
              <w:bottom w:val="nil"/>
              <w:right w:val="nil"/>
            </w:tcBorders>
            <w:shd w:val="clear" w:color="auto" w:fill="auto"/>
            <w:noWrap/>
            <w:vAlign w:val="bottom"/>
            <w:hideMark/>
          </w:tcPr>
          <w:p w:rsidR="006311EF" w:rsidRDefault="006311EF">
            <w:pPr>
              <w:rPr>
                <w:rFonts w:ascii="Calibri" w:hAnsi="Calibri"/>
                <w:color w:val="000000"/>
                <w:sz w:val="22"/>
                <w:szCs w:val="22"/>
              </w:rPr>
            </w:pPr>
            <w:r>
              <w:rPr>
                <w:rFonts w:ascii="Calibri" w:hAnsi="Calibri"/>
                <w:color w:val="000000"/>
                <w:sz w:val="22"/>
                <w:szCs w:val="22"/>
              </w:rPr>
              <w:t>проект</w:t>
            </w:r>
          </w:p>
        </w:tc>
        <w:tc>
          <w:tcPr>
            <w:tcW w:w="7930" w:type="dxa"/>
            <w:gridSpan w:val="4"/>
            <w:tcBorders>
              <w:top w:val="nil"/>
              <w:left w:val="nil"/>
              <w:bottom w:val="nil"/>
              <w:right w:val="nil"/>
            </w:tcBorders>
            <w:shd w:val="clear" w:color="auto" w:fill="auto"/>
            <w:noWrap/>
            <w:vAlign w:val="bottom"/>
            <w:hideMark/>
          </w:tcPr>
          <w:p w:rsidR="006311EF" w:rsidRDefault="006311EF" w:rsidP="00244BE4">
            <w:pPr>
              <w:rPr>
                <w:rFonts w:ascii="Calibri" w:hAnsi="Calibri"/>
                <w:b/>
                <w:bCs/>
                <w:sz w:val="22"/>
                <w:szCs w:val="22"/>
              </w:rPr>
            </w:pPr>
            <w:r>
              <w:rPr>
                <w:rFonts w:ascii="Calibri" w:hAnsi="Calibri"/>
                <w:b/>
                <w:bCs/>
                <w:sz w:val="22"/>
                <w:szCs w:val="22"/>
              </w:rPr>
              <w:t xml:space="preserve">Строительство сети </w:t>
            </w:r>
            <w:r w:rsidR="00244BE4">
              <w:rPr>
                <w:rFonts w:ascii="Calibri" w:hAnsi="Calibri"/>
                <w:b/>
                <w:bCs/>
                <w:sz w:val="22"/>
                <w:szCs w:val="22"/>
              </w:rPr>
              <w:t>…..</w:t>
            </w:r>
          </w:p>
        </w:tc>
        <w:tc>
          <w:tcPr>
            <w:tcW w:w="2551" w:type="dxa"/>
            <w:tcBorders>
              <w:top w:val="nil"/>
              <w:left w:val="nil"/>
              <w:bottom w:val="nil"/>
              <w:right w:val="nil"/>
            </w:tcBorders>
            <w:shd w:val="clear" w:color="auto" w:fill="auto"/>
            <w:noWrap/>
            <w:vAlign w:val="bottom"/>
            <w:hideMark/>
          </w:tcPr>
          <w:p w:rsidR="006311EF" w:rsidRDefault="006311EF">
            <w:pPr>
              <w:rPr>
                <w:rFonts w:ascii="Calibri" w:hAnsi="Calibri"/>
                <w:b/>
                <w:bCs/>
                <w:sz w:val="22"/>
                <w:szCs w:val="22"/>
              </w:rPr>
            </w:pPr>
          </w:p>
        </w:tc>
        <w:tc>
          <w:tcPr>
            <w:tcW w:w="2040" w:type="dxa"/>
            <w:tcBorders>
              <w:top w:val="nil"/>
              <w:left w:val="nil"/>
              <w:bottom w:val="nil"/>
              <w:right w:val="nil"/>
            </w:tcBorders>
            <w:shd w:val="clear" w:color="auto" w:fill="auto"/>
            <w:noWrap/>
            <w:vAlign w:val="bottom"/>
            <w:hideMark/>
          </w:tcPr>
          <w:p w:rsidR="006311EF" w:rsidRDefault="006311EF">
            <w:pPr>
              <w:rPr>
                <w:sz w:val="20"/>
                <w:szCs w:val="20"/>
              </w:rPr>
            </w:pPr>
          </w:p>
        </w:tc>
      </w:tr>
      <w:tr w:rsidR="006311EF" w:rsidTr="005B47FB">
        <w:trPr>
          <w:trHeight w:val="300"/>
        </w:trPr>
        <w:tc>
          <w:tcPr>
            <w:tcW w:w="1001" w:type="dxa"/>
            <w:tcBorders>
              <w:top w:val="nil"/>
              <w:left w:val="nil"/>
              <w:bottom w:val="nil"/>
              <w:right w:val="nil"/>
            </w:tcBorders>
            <w:shd w:val="clear" w:color="auto" w:fill="auto"/>
            <w:noWrap/>
            <w:vAlign w:val="bottom"/>
            <w:hideMark/>
          </w:tcPr>
          <w:p w:rsidR="006311EF" w:rsidRDefault="006311EF">
            <w:pPr>
              <w:rPr>
                <w:sz w:val="20"/>
                <w:szCs w:val="20"/>
              </w:rPr>
            </w:pPr>
          </w:p>
        </w:tc>
        <w:tc>
          <w:tcPr>
            <w:tcW w:w="2201" w:type="dxa"/>
            <w:tcBorders>
              <w:top w:val="nil"/>
              <w:left w:val="nil"/>
              <w:bottom w:val="nil"/>
              <w:right w:val="nil"/>
            </w:tcBorders>
            <w:shd w:val="clear" w:color="auto" w:fill="auto"/>
            <w:noWrap/>
            <w:vAlign w:val="bottom"/>
            <w:hideMark/>
          </w:tcPr>
          <w:p w:rsidR="006311EF" w:rsidRDefault="006311EF">
            <w:pPr>
              <w:rPr>
                <w:sz w:val="20"/>
                <w:szCs w:val="20"/>
              </w:rPr>
            </w:pPr>
          </w:p>
        </w:tc>
        <w:tc>
          <w:tcPr>
            <w:tcW w:w="1221" w:type="dxa"/>
            <w:tcBorders>
              <w:top w:val="nil"/>
              <w:left w:val="nil"/>
              <w:bottom w:val="nil"/>
              <w:right w:val="nil"/>
            </w:tcBorders>
            <w:shd w:val="clear" w:color="auto" w:fill="auto"/>
            <w:noWrap/>
            <w:vAlign w:val="bottom"/>
            <w:hideMark/>
          </w:tcPr>
          <w:p w:rsidR="006311EF" w:rsidRDefault="006311EF">
            <w:pPr>
              <w:rPr>
                <w:sz w:val="20"/>
                <w:szCs w:val="20"/>
              </w:rPr>
            </w:pPr>
          </w:p>
        </w:tc>
        <w:tc>
          <w:tcPr>
            <w:tcW w:w="2280" w:type="dxa"/>
            <w:tcBorders>
              <w:top w:val="nil"/>
              <w:left w:val="nil"/>
              <w:bottom w:val="nil"/>
              <w:right w:val="nil"/>
            </w:tcBorders>
            <w:shd w:val="clear" w:color="auto" w:fill="auto"/>
            <w:noWrap/>
            <w:vAlign w:val="bottom"/>
            <w:hideMark/>
          </w:tcPr>
          <w:p w:rsidR="006311EF" w:rsidRDefault="006311EF">
            <w:pPr>
              <w:rPr>
                <w:sz w:val="20"/>
                <w:szCs w:val="20"/>
              </w:rPr>
            </w:pPr>
          </w:p>
        </w:tc>
        <w:tc>
          <w:tcPr>
            <w:tcW w:w="2228" w:type="dxa"/>
            <w:tcBorders>
              <w:top w:val="nil"/>
              <w:left w:val="nil"/>
              <w:bottom w:val="nil"/>
              <w:right w:val="nil"/>
            </w:tcBorders>
            <w:shd w:val="clear" w:color="auto" w:fill="auto"/>
            <w:noWrap/>
            <w:vAlign w:val="bottom"/>
            <w:hideMark/>
          </w:tcPr>
          <w:p w:rsidR="006311EF" w:rsidRDefault="006311EF">
            <w:pPr>
              <w:rPr>
                <w:sz w:val="20"/>
                <w:szCs w:val="20"/>
              </w:rPr>
            </w:pPr>
          </w:p>
        </w:tc>
        <w:tc>
          <w:tcPr>
            <w:tcW w:w="2551" w:type="dxa"/>
            <w:tcBorders>
              <w:top w:val="nil"/>
              <w:left w:val="nil"/>
              <w:bottom w:val="nil"/>
              <w:right w:val="nil"/>
            </w:tcBorders>
            <w:shd w:val="clear" w:color="auto" w:fill="auto"/>
            <w:noWrap/>
            <w:vAlign w:val="bottom"/>
            <w:hideMark/>
          </w:tcPr>
          <w:p w:rsidR="006311EF" w:rsidRDefault="006311EF">
            <w:pPr>
              <w:rPr>
                <w:sz w:val="20"/>
                <w:szCs w:val="20"/>
              </w:rPr>
            </w:pPr>
          </w:p>
        </w:tc>
        <w:tc>
          <w:tcPr>
            <w:tcW w:w="2040" w:type="dxa"/>
            <w:tcBorders>
              <w:top w:val="nil"/>
              <w:left w:val="nil"/>
              <w:bottom w:val="nil"/>
              <w:right w:val="nil"/>
            </w:tcBorders>
            <w:shd w:val="clear" w:color="auto" w:fill="auto"/>
            <w:noWrap/>
            <w:vAlign w:val="bottom"/>
            <w:hideMark/>
          </w:tcPr>
          <w:p w:rsidR="006311EF" w:rsidRDefault="006311EF">
            <w:pPr>
              <w:rPr>
                <w:sz w:val="20"/>
                <w:szCs w:val="20"/>
              </w:rPr>
            </w:pPr>
          </w:p>
        </w:tc>
      </w:tr>
      <w:tr w:rsidR="006311EF" w:rsidTr="006311EF">
        <w:trPr>
          <w:trHeight w:val="300"/>
        </w:trPr>
        <w:tc>
          <w:tcPr>
            <w:tcW w:w="1001" w:type="dxa"/>
            <w:tcBorders>
              <w:top w:val="nil"/>
              <w:left w:val="nil"/>
              <w:bottom w:val="nil"/>
              <w:right w:val="nil"/>
            </w:tcBorders>
            <w:shd w:val="clear" w:color="000000" w:fill="FFF2CC"/>
            <w:noWrap/>
            <w:vAlign w:val="bottom"/>
            <w:hideMark/>
          </w:tcPr>
          <w:p w:rsidR="006311EF" w:rsidRDefault="006311EF">
            <w:pPr>
              <w:rPr>
                <w:rFonts w:ascii="Calibri" w:hAnsi="Calibri"/>
                <w:color w:val="000000"/>
                <w:sz w:val="22"/>
                <w:szCs w:val="22"/>
              </w:rPr>
            </w:pPr>
            <w:r>
              <w:rPr>
                <w:rFonts w:ascii="Calibri" w:hAnsi="Calibri"/>
                <w:color w:val="000000"/>
                <w:sz w:val="22"/>
                <w:szCs w:val="22"/>
              </w:rPr>
              <w:t>Тип н.п.</w:t>
            </w:r>
          </w:p>
        </w:tc>
        <w:tc>
          <w:tcPr>
            <w:tcW w:w="2201" w:type="dxa"/>
            <w:tcBorders>
              <w:top w:val="nil"/>
              <w:left w:val="nil"/>
              <w:bottom w:val="nil"/>
              <w:right w:val="nil"/>
            </w:tcBorders>
            <w:shd w:val="clear" w:color="000000" w:fill="FFF2CC"/>
            <w:noWrap/>
            <w:vAlign w:val="bottom"/>
            <w:hideMark/>
          </w:tcPr>
          <w:p w:rsidR="006311EF" w:rsidRDefault="006311EF">
            <w:pPr>
              <w:rPr>
                <w:rFonts w:ascii="Calibri" w:hAnsi="Calibri"/>
                <w:color w:val="000000"/>
                <w:sz w:val="22"/>
                <w:szCs w:val="22"/>
              </w:rPr>
            </w:pPr>
            <w:r>
              <w:rPr>
                <w:rFonts w:ascii="Calibri" w:hAnsi="Calibri"/>
                <w:color w:val="000000"/>
                <w:sz w:val="22"/>
                <w:szCs w:val="22"/>
              </w:rPr>
              <w:t>Наименование н.п.</w:t>
            </w:r>
          </w:p>
        </w:tc>
        <w:tc>
          <w:tcPr>
            <w:tcW w:w="1221" w:type="dxa"/>
            <w:tcBorders>
              <w:top w:val="nil"/>
              <w:left w:val="nil"/>
              <w:bottom w:val="nil"/>
              <w:right w:val="nil"/>
            </w:tcBorders>
            <w:shd w:val="clear" w:color="000000" w:fill="FFF2CC"/>
            <w:noWrap/>
            <w:vAlign w:val="bottom"/>
            <w:hideMark/>
          </w:tcPr>
          <w:p w:rsidR="006311EF" w:rsidRDefault="006311EF">
            <w:pPr>
              <w:rPr>
                <w:rFonts w:ascii="Calibri" w:hAnsi="Calibri"/>
                <w:color w:val="000000"/>
                <w:sz w:val="22"/>
                <w:szCs w:val="22"/>
              </w:rPr>
            </w:pPr>
            <w:r>
              <w:rPr>
                <w:rFonts w:ascii="Calibri" w:hAnsi="Calibri"/>
                <w:color w:val="000000"/>
                <w:sz w:val="22"/>
                <w:szCs w:val="22"/>
              </w:rPr>
              <w:t>Тип улицы</w:t>
            </w:r>
          </w:p>
        </w:tc>
        <w:tc>
          <w:tcPr>
            <w:tcW w:w="2280" w:type="dxa"/>
            <w:tcBorders>
              <w:top w:val="nil"/>
              <w:left w:val="nil"/>
              <w:bottom w:val="nil"/>
              <w:right w:val="nil"/>
            </w:tcBorders>
            <w:shd w:val="clear" w:color="000000" w:fill="FFF2CC"/>
            <w:noWrap/>
            <w:vAlign w:val="bottom"/>
            <w:hideMark/>
          </w:tcPr>
          <w:p w:rsidR="006311EF" w:rsidRDefault="006311EF">
            <w:pPr>
              <w:rPr>
                <w:rFonts w:ascii="Calibri" w:hAnsi="Calibri"/>
                <w:color w:val="000000"/>
                <w:sz w:val="22"/>
                <w:szCs w:val="22"/>
              </w:rPr>
            </w:pPr>
            <w:r>
              <w:rPr>
                <w:rFonts w:ascii="Calibri" w:hAnsi="Calibri"/>
                <w:color w:val="000000"/>
                <w:sz w:val="22"/>
                <w:szCs w:val="22"/>
              </w:rPr>
              <w:t>Название улицы</w:t>
            </w:r>
          </w:p>
        </w:tc>
        <w:tc>
          <w:tcPr>
            <w:tcW w:w="2228" w:type="dxa"/>
            <w:tcBorders>
              <w:top w:val="nil"/>
              <w:left w:val="nil"/>
              <w:bottom w:val="nil"/>
              <w:right w:val="nil"/>
            </w:tcBorders>
            <w:shd w:val="clear" w:color="000000" w:fill="FFF2CC"/>
            <w:noWrap/>
            <w:vAlign w:val="bottom"/>
            <w:hideMark/>
          </w:tcPr>
          <w:p w:rsidR="006311EF" w:rsidRDefault="006311EF">
            <w:pPr>
              <w:rPr>
                <w:rFonts w:ascii="Calibri" w:hAnsi="Calibri"/>
                <w:color w:val="000000"/>
                <w:sz w:val="22"/>
                <w:szCs w:val="22"/>
              </w:rPr>
            </w:pPr>
            <w:r>
              <w:rPr>
                <w:rFonts w:ascii="Calibri" w:hAnsi="Calibri"/>
                <w:color w:val="000000"/>
                <w:sz w:val="22"/>
                <w:szCs w:val="22"/>
              </w:rPr>
              <w:t>Первый дом на улице</w:t>
            </w:r>
          </w:p>
        </w:tc>
        <w:tc>
          <w:tcPr>
            <w:tcW w:w="2551" w:type="dxa"/>
            <w:tcBorders>
              <w:top w:val="nil"/>
              <w:left w:val="nil"/>
              <w:bottom w:val="nil"/>
              <w:right w:val="nil"/>
            </w:tcBorders>
            <w:shd w:val="clear" w:color="000000" w:fill="FFF2CC"/>
            <w:noWrap/>
            <w:vAlign w:val="bottom"/>
            <w:hideMark/>
          </w:tcPr>
          <w:p w:rsidR="006311EF" w:rsidRDefault="006311EF">
            <w:pPr>
              <w:rPr>
                <w:rFonts w:ascii="Calibri" w:hAnsi="Calibri"/>
                <w:color w:val="000000"/>
                <w:sz w:val="22"/>
                <w:szCs w:val="22"/>
              </w:rPr>
            </w:pPr>
            <w:r>
              <w:rPr>
                <w:rFonts w:ascii="Calibri" w:hAnsi="Calibri"/>
                <w:color w:val="000000"/>
                <w:sz w:val="22"/>
                <w:szCs w:val="22"/>
              </w:rPr>
              <w:t>Крайний дом на улице</w:t>
            </w:r>
          </w:p>
        </w:tc>
        <w:tc>
          <w:tcPr>
            <w:tcW w:w="2040" w:type="dxa"/>
            <w:tcBorders>
              <w:top w:val="nil"/>
              <w:left w:val="nil"/>
              <w:bottom w:val="nil"/>
              <w:right w:val="nil"/>
            </w:tcBorders>
            <w:shd w:val="clear" w:color="000000" w:fill="FFF2CC"/>
            <w:noWrap/>
            <w:vAlign w:val="bottom"/>
            <w:hideMark/>
          </w:tcPr>
          <w:p w:rsidR="006311EF" w:rsidRDefault="006311EF">
            <w:pPr>
              <w:rPr>
                <w:rFonts w:ascii="Calibri" w:hAnsi="Calibri"/>
                <w:color w:val="000000"/>
                <w:sz w:val="22"/>
                <w:szCs w:val="22"/>
              </w:rPr>
            </w:pPr>
            <w:r>
              <w:rPr>
                <w:rFonts w:ascii="Calibri" w:hAnsi="Calibri"/>
                <w:color w:val="000000"/>
                <w:sz w:val="22"/>
                <w:szCs w:val="22"/>
              </w:rPr>
              <w:t>Число ДХ по улице</w:t>
            </w:r>
          </w:p>
        </w:tc>
      </w:tr>
      <w:tr w:rsidR="006311EF" w:rsidTr="005B47FB">
        <w:trPr>
          <w:trHeight w:val="300"/>
        </w:trPr>
        <w:tc>
          <w:tcPr>
            <w:tcW w:w="1001" w:type="dxa"/>
            <w:tcBorders>
              <w:top w:val="nil"/>
              <w:left w:val="nil"/>
              <w:bottom w:val="nil"/>
              <w:right w:val="nil"/>
            </w:tcBorders>
            <w:shd w:val="clear" w:color="auto" w:fill="auto"/>
            <w:noWrap/>
            <w:vAlign w:val="bottom"/>
            <w:hideMark/>
          </w:tcPr>
          <w:p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hideMark/>
          </w:tcPr>
          <w:p w:rsidR="006311EF" w:rsidRDefault="006311EF">
            <w:pPr>
              <w:rPr>
                <w:sz w:val="20"/>
                <w:szCs w:val="20"/>
              </w:rPr>
            </w:pPr>
          </w:p>
        </w:tc>
        <w:tc>
          <w:tcPr>
            <w:tcW w:w="1221" w:type="dxa"/>
            <w:tcBorders>
              <w:top w:val="nil"/>
              <w:left w:val="nil"/>
              <w:bottom w:val="nil"/>
              <w:right w:val="nil"/>
            </w:tcBorders>
            <w:shd w:val="clear" w:color="auto" w:fill="auto"/>
            <w:noWrap/>
            <w:vAlign w:val="bottom"/>
            <w:hideMark/>
          </w:tcPr>
          <w:p w:rsidR="006311EF" w:rsidRDefault="006311EF">
            <w:pPr>
              <w:rPr>
                <w:sz w:val="20"/>
                <w:szCs w:val="20"/>
              </w:rPr>
            </w:pPr>
          </w:p>
        </w:tc>
        <w:tc>
          <w:tcPr>
            <w:tcW w:w="2280" w:type="dxa"/>
            <w:tcBorders>
              <w:top w:val="nil"/>
              <w:left w:val="nil"/>
              <w:bottom w:val="nil"/>
              <w:right w:val="nil"/>
            </w:tcBorders>
            <w:shd w:val="clear" w:color="auto" w:fill="auto"/>
            <w:noWrap/>
            <w:vAlign w:val="bottom"/>
            <w:hideMark/>
          </w:tcPr>
          <w:p w:rsidR="006311EF" w:rsidRDefault="006311EF">
            <w:pPr>
              <w:rPr>
                <w:sz w:val="20"/>
                <w:szCs w:val="20"/>
              </w:rPr>
            </w:pPr>
          </w:p>
        </w:tc>
        <w:tc>
          <w:tcPr>
            <w:tcW w:w="2228" w:type="dxa"/>
            <w:tcBorders>
              <w:top w:val="nil"/>
              <w:left w:val="nil"/>
              <w:bottom w:val="nil"/>
              <w:right w:val="nil"/>
            </w:tcBorders>
            <w:shd w:val="clear" w:color="auto" w:fill="auto"/>
            <w:noWrap/>
            <w:vAlign w:val="bottom"/>
            <w:hideMark/>
          </w:tcPr>
          <w:p w:rsidR="006311EF" w:rsidRDefault="006311EF">
            <w:pPr>
              <w:rPr>
                <w:sz w:val="20"/>
                <w:szCs w:val="20"/>
              </w:rPr>
            </w:pPr>
          </w:p>
        </w:tc>
        <w:tc>
          <w:tcPr>
            <w:tcW w:w="2551" w:type="dxa"/>
            <w:tcBorders>
              <w:top w:val="nil"/>
              <w:left w:val="nil"/>
              <w:bottom w:val="nil"/>
              <w:right w:val="nil"/>
            </w:tcBorders>
            <w:shd w:val="clear" w:color="auto" w:fill="auto"/>
            <w:noWrap/>
            <w:vAlign w:val="bottom"/>
            <w:hideMark/>
          </w:tcPr>
          <w:p w:rsidR="006311EF" w:rsidRDefault="006311EF">
            <w:pPr>
              <w:rPr>
                <w:sz w:val="20"/>
                <w:szCs w:val="20"/>
              </w:rPr>
            </w:pPr>
          </w:p>
        </w:tc>
        <w:tc>
          <w:tcPr>
            <w:tcW w:w="2040" w:type="dxa"/>
            <w:tcBorders>
              <w:top w:val="nil"/>
              <w:left w:val="nil"/>
              <w:bottom w:val="nil"/>
              <w:right w:val="nil"/>
            </w:tcBorders>
            <w:shd w:val="clear" w:color="000000" w:fill="E2EFDA"/>
            <w:noWrap/>
            <w:vAlign w:val="bottom"/>
            <w:hideMark/>
          </w:tcPr>
          <w:p w:rsidR="006311EF" w:rsidRDefault="006311EF">
            <w:pPr>
              <w:jc w:val="right"/>
              <w:rPr>
                <w:rFonts w:ascii="Calibri" w:hAnsi="Calibri"/>
                <w:color w:val="000000"/>
                <w:sz w:val="22"/>
                <w:szCs w:val="22"/>
              </w:rPr>
            </w:pPr>
            <w:r>
              <w:rPr>
                <w:rFonts w:ascii="Calibri" w:hAnsi="Calibri"/>
                <w:color w:val="000000"/>
                <w:sz w:val="22"/>
                <w:szCs w:val="22"/>
              </w:rPr>
              <w:t>272</w:t>
            </w:r>
          </w:p>
        </w:tc>
      </w:tr>
      <w:tr w:rsidR="006311EF" w:rsidTr="005B47FB">
        <w:trPr>
          <w:trHeight w:val="300"/>
        </w:trPr>
        <w:tc>
          <w:tcPr>
            <w:tcW w:w="10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r>
      <w:tr w:rsidR="006311EF" w:rsidTr="005B47FB">
        <w:trPr>
          <w:trHeight w:val="300"/>
        </w:trPr>
        <w:tc>
          <w:tcPr>
            <w:tcW w:w="10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r>
      <w:tr w:rsidR="006311EF" w:rsidTr="005B47FB">
        <w:trPr>
          <w:trHeight w:val="300"/>
        </w:trPr>
        <w:tc>
          <w:tcPr>
            <w:tcW w:w="10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r>
      <w:tr w:rsidR="006311EF" w:rsidTr="005B47FB">
        <w:trPr>
          <w:trHeight w:val="300"/>
        </w:trPr>
        <w:tc>
          <w:tcPr>
            <w:tcW w:w="10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r>
      <w:tr w:rsidR="006311EF" w:rsidTr="005B47FB">
        <w:trPr>
          <w:trHeight w:val="300"/>
        </w:trPr>
        <w:tc>
          <w:tcPr>
            <w:tcW w:w="10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r>
      <w:tr w:rsidR="006311EF" w:rsidTr="005B47FB">
        <w:trPr>
          <w:trHeight w:val="300"/>
        </w:trPr>
        <w:tc>
          <w:tcPr>
            <w:tcW w:w="10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r>
      <w:tr w:rsidR="006311EF" w:rsidTr="005B47FB">
        <w:trPr>
          <w:trHeight w:val="300"/>
        </w:trPr>
        <w:tc>
          <w:tcPr>
            <w:tcW w:w="10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r>
      <w:tr w:rsidR="006311EF" w:rsidTr="005B47FB">
        <w:trPr>
          <w:trHeight w:val="300"/>
        </w:trPr>
        <w:tc>
          <w:tcPr>
            <w:tcW w:w="10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r>
      <w:tr w:rsidR="006311EF" w:rsidTr="005B47FB">
        <w:trPr>
          <w:trHeight w:val="300"/>
        </w:trPr>
        <w:tc>
          <w:tcPr>
            <w:tcW w:w="10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r>
      <w:tr w:rsidR="006311EF" w:rsidTr="005B47FB">
        <w:trPr>
          <w:trHeight w:val="300"/>
        </w:trPr>
        <w:tc>
          <w:tcPr>
            <w:tcW w:w="10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r>
      <w:tr w:rsidR="006311EF" w:rsidTr="005B47FB">
        <w:trPr>
          <w:trHeight w:val="300"/>
        </w:trPr>
        <w:tc>
          <w:tcPr>
            <w:tcW w:w="10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r>
      <w:tr w:rsidR="006311EF" w:rsidTr="005B47FB">
        <w:trPr>
          <w:trHeight w:val="300"/>
        </w:trPr>
        <w:tc>
          <w:tcPr>
            <w:tcW w:w="10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rsidR="006311EF" w:rsidRDefault="006311EF">
            <w:pPr>
              <w:jc w:val="right"/>
              <w:rPr>
                <w:rFonts w:ascii="Calibri" w:hAnsi="Calibri"/>
                <w:color w:val="000000"/>
                <w:sz w:val="22"/>
                <w:szCs w:val="22"/>
              </w:rPr>
            </w:pPr>
          </w:p>
        </w:tc>
      </w:tr>
    </w:tbl>
    <w:p w:rsidR="006311EF" w:rsidRDefault="006311EF" w:rsidP="007F5F97">
      <w:pPr>
        <w:ind w:right="-3" w:firstLine="709"/>
        <w:jc w:val="right"/>
        <w:rPr>
          <w:b/>
        </w:rPr>
      </w:pPr>
    </w:p>
    <w:p w:rsidR="006311EF" w:rsidRDefault="006311EF" w:rsidP="007F5F97">
      <w:pPr>
        <w:ind w:right="-3" w:firstLine="709"/>
        <w:jc w:val="right"/>
        <w:rPr>
          <w:b/>
        </w:rPr>
      </w:pPr>
    </w:p>
    <w:p w:rsidR="006311EF" w:rsidRDefault="006311EF" w:rsidP="007F5F97">
      <w:pPr>
        <w:ind w:right="-3" w:firstLine="709"/>
        <w:jc w:val="right"/>
        <w:rPr>
          <w:b/>
        </w:rPr>
      </w:pPr>
    </w:p>
    <w:p w:rsidR="006311EF" w:rsidRDefault="006311EF" w:rsidP="007F5F97">
      <w:pPr>
        <w:ind w:right="-3" w:firstLine="709"/>
        <w:jc w:val="right"/>
        <w:rPr>
          <w:b/>
        </w:rPr>
      </w:pPr>
    </w:p>
    <w:p w:rsidR="006311EF" w:rsidRDefault="006311EF" w:rsidP="007F5F97">
      <w:pPr>
        <w:ind w:right="-3" w:firstLine="709"/>
        <w:jc w:val="right"/>
        <w:rPr>
          <w:b/>
        </w:rPr>
      </w:pPr>
    </w:p>
    <w:p w:rsidR="006311EF" w:rsidRDefault="006311EF" w:rsidP="007F5F97">
      <w:pPr>
        <w:ind w:right="-3" w:firstLine="709"/>
        <w:jc w:val="right"/>
        <w:rPr>
          <w:b/>
        </w:rPr>
      </w:pPr>
    </w:p>
    <w:p w:rsidR="006311EF" w:rsidRDefault="006311EF" w:rsidP="007F5F97">
      <w:pPr>
        <w:ind w:right="-3" w:firstLine="709"/>
        <w:jc w:val="right"/>
        <w:rPr>
          <w:b/>
        </w:rPr>
      </w:pPr>
    </w:p>
    <w:p w:rsidR="006311EF" w:rsidRDefault="006311EF" w:rsidP="007F5F97">
      <w:pPr>
        <w:ind w:right="-3" w:firstLine="709"/>
        <w:jc w:val="right"/>
        <w:rPr>
          <w:b/>
        </w:rPr>
      </w:pPr>
    </w:p>
    <w:p w:rsidR="006311EF" w:rsidRDefault="006311EF" w:rsidP="007F5F97">
      <w:pPr>
        <w:ind w:right="-3" w:firstLine="709"/>
        <w:jc w:val="right"/>
        <w:rPr>
          <w:b/>
        </w:rPr>
      </w:pPr>
    </w:p>
    <w:p w:rsidR="007F5F97" w:rsidRPr="00793F7A" w:rsidRDefault="007F5F97" w:rsidP="007F5F97">
      <w:pPr>
        <w:ind w:right="-3" w:firstLine="709"/>
        <w:jc w:val="right"/>
        <w:rPr>
          <w:b/>
        </w:rPr>
      </w:pPr>
      <w:r w:rsidRPr="00793F7A">
        <w:rPr>
          <w:b/>
        </w:rPr>
        <w:lastRenderedPageBreak/>
        <w:t>Приложение № 3</w:t>
      </w:r>
    </w:p>
    <w:p w:rsidR="007F5F97" w:rsidRPr="00793F7A" w:rsidRDefault="007F5F97" w:rsidP="007F5F97">
      <w:pPr>
        <w:ind w:right="-3" w:firstLine="709"/>
        <w:jc w:val="right"/>
        <w:rPr>
          <w:b/>
        </w:rPr>
      </w:pPr>
    </w:p>
    <w:p w:rsidR="007F5F97" w:rsidRPr="00793F7A" w:rsidRDefault="007F5F97" w:rsidP="007F5F97">
      <w:pPr>
        <w:ind w:right="-3" w:firstLine="709"/>
        <w:jc w:val="right"/>
        <w:rPr>
          <w:b/>
        </w:rPr>
      </w:pPr>
      <w:r w:rsidRPr="00793F7A">
        <w:rPr>
          <w:b/>
        </w:rPr>
        <w:t>к договору № _____ от «___» _______________ 2016 г.</w:t>
      </w:r>
    </w:p>
    <w:p w:rsidR="007F5F97" w:rsidRPr="00793F7A" w:rsidRDefault="007F5F97" w:rsidP="007F5F97">
      <w:pPr>
        <w:ind w:right="-3" w:firstLine="709"/>
        <w:jc w:val="both"/>
        <w:rPr>
          <w:b/>
        </w:rPr>
      </w:pPr>
    </w:p>
    <w:p w:rsidR="007F5F97" w:rsidRPr="00793F7A" w:rsidRDefault="007F5F97" w:rsidP="007F5F97">
      <w:pPr>
        <w:ind w:right="-3" w:firstLine="709"/>
        <w:jc w:val="both"/>
      </w:pPr>
    </w:p>
    <w:p w:rsidR="007F5F97" w:rsidRPr="00793F7A" w:rsidRDefault="007F5F97" w:rsidP="007F5F97">
      <w:pPr>
        <w:ind w:right="-3" w:firstLine="709"/>
        <w:jc w:val="center"/>
      </w:pPr>
      <w:r w:rsidRPr="00793F7A">
        <w:t>Требования к составу исполнительной документации</w:t>
      </w:r>
    </w:p>
    <w:p w:rsidR="007F5F97" w:rsidRPr="00793F7A" w:rsidRDefault="007F5F97" w:rsidP="007F5F97">
      <w:pPr>
        <w:ind w:right="-3" w:firstLine="709"/>
        <w:jc w:val="center"/>
      </w:pPr>
      <w:r w:rsidRPr="00793F7A">
        <w:t xml:space="preserve">на </w:t>
      </w:r>
      <w:r w:rsidR="00A90DBA">
        <w:t>ВОЛС</w:t>
      </w:r>
      <w:r w:rsidRPr="00793F7A">
        <w:t xml:space="preserve"> в ПАО «</w:t>
      </w:r>
      <w:proofErr w:type="spellStart"/>
      <w:r w:rsidRPr="00793F7A">
        <w:t>Башинформсвязь</w:t>
      </w:r>
      <w:proofErr w:type="spellEnd"/>
      <w:r w:rsidRPr="00793F7A">
        <w:t>»</w:t>
      </w:r>
    </w:p>
    <w:p w:rsidR="007F5F97" w:rsidRPr="00793F7A" w:rsidRDefault="007F5F97" w:rsidP="007F5F97">
      <w:pPr>
        <w:ind w:right="-3" w:firstLine="709"/>
        <w:jc w:val="both"/>
      </w:pPr>
    </w:p>
    <w:p w:rsidR="007F5F97" w:rsidRPr="00793F7A" w:rsidRDefault="007F5F97" w:rsidP="007F5F97">
      <w:pPr>
        <w:pStyle w:val="aff5"/>
        <w:numPr>
          <w:ilvl w:val="0"/>
          <w:numId w:val="23"/>
        </w:numPr>
        <w:spacing w:after="0"/>
        <w:ind w:left="0" w:right="-3" w:firstLine="426"/>
        <w:jc w:val="both"/>
        <w:rPr>
          <w:rFonts w:ascii="Times New Roman" w:hAnsi="Times New Roman"/>
        </w:rPr>
      </w:pPr>
      <w:r w:rsidRPr="00793F7A">
        <w:rPr>
          <w:rFonts w:ascii="Times New Roman" w:hAnsi="Times New Roman"/>
        </w:rPr>
        <w:t xml:space="preserve">Исполнительная документация на </w:t>
      </w:r>
      <w:r w:rsidR="00A90DBA">
        <w:rPr>
          <w:rFonts w:ascii="Times New Roman" w:hAnsi="Times New Roman"/>
        </w:rPr>
        <w:t>ВОЛС</w:t>
      </w:r>
      <w:r w:rsidRPr="00793F7A">
        <w:rPr>
          <w:rFonts w:ascii="Times New Roman" w:hAnsi="Times New Roman"/>
        </w:rPr>
        <w:t xml:space="preserve"> оформляется в строгом соответствии с положениями и требованиями «Методических рекомендаций для подрядных организаций по оформлению исполнительной документации на работы, выполненные по строительству, развитию и реконструкции сетей связи ПАО «</w:t>
      </w:r>
      <w:proofErr w:type="spellStart"/>
      <w:r w:rsidRPr="00793F7A">
        <w:rPr>
          <w:rFonts w:ascii="Times New Roman" w:hAnsi="Times New Roman"/>
        </w:rPr>
        <w:t>Башинформсвязь</w:t>
      </w:r>
      <w:proofErr w:type="spellEnd"/>
      <w:r w:rsidRPr="00793F7A">
        <w:rPr>
          <w:rFonts w:ascii="Times New Roman" w:hAnsi="Times New Roman"/>
        </w:rPr>
        <w:t>» последней редакции, действующей на момент сдачи объекта.</w:t>
      </w:r>
    </w:p>
    <w:p w:rsidR="007F5F97" w:rsidRPr="00793F7A" w:rsidRDefault="007F5F97" w:rsidP="007F5F97">
      <w:pPr>
        <w:pStyle w:val="aff5"/>
        <w:numPr>
          <w:ilvl w:val="0"/>
          <w:numId w:val="23"/>
        </w:numPr>
        <w:spacing w:after="0"/>
        <w:ind w:left="0" w:right="-3" w:firstLine="426"/>
        <w:jc w:val="both"/>
        <w:rPr>
          <w:rFonts w:ascii="Times New Roman" w:hAnsi="Times New Roman"/>
        </w:rPr>
      </w:pPr>
      <w:r w:rsidRPr="00793F7A">
        <w:rPr>
          <w:rFonts w:ascii="Times New Roman" w:hAnsi="Times New Roman"/>
        </w:rPr>
        <w:t xml:space="preserve">Исполнительная документация на ВОЛС, попадающих под определение магистральных или </w:t>
      </w:r>
      <w:proofErr w:type="spellStart"/>
      <w:r w:rsidRPr="00793F7A">
        <w:rPr>
          <w:rFonts w:ascii="Times New Roman" w:hAnsi="Times New Roman"/>
        </w:rPr>
        <w:t>зоновых</w:t>
      </w:r>
      <w:proofErr w:type="spellEnd"/>
      <w:r w:rsidRPr="00793F7A">
        <w:rPr>
          <w:rFonts w:ascii="Times New Roman" w:hAnsi="Times New Roman"/>
        </w:rPr>
        <w:t xml:space="preserve"> (или являющихся их частью) линий связи в составе объекта, оформляется на основании РД 45.156-2000.</w:t>
      </w:r>
    </w:p>
    <w:p w:rsidR="007F5F97" w:rsidRPr="00793F7A" w:rsidRDefault="007F5F97" w:rsidP="007F5F97">
      <w:pPr>
        <w:pStyle w:val="aff5"/>
        <w:numPr>
          <w:ilvl w:val="0"/>
          <w:numId w:val="23"/>
        </w:numPr>
        <w:spacing w:after="0"/>
        <w:ind w:left="0" w:right="-3" w:firstLine="426"/>
        <w:jc w:val="both"/>
        <w:rPr>
          <w:rFonts w:ascii="Times New Roman" w:hAnsi="Times New Roman"/>
        </w:rPr>
      </w:pPr>
      <w:r w:rsidRPr="00793F7A">
        <w:rPr>
          <w:rFonts w:ascii="Times New Roman" w:hAnsi="Times New Roman"/>
        </w:rPr>
        <w:t xml:space="preserve">Перечень документов, входящих в состав комплекта исполнительной документации по объекту связи </w:t>
      </w:r>
      <w:proofErr w:type="gramStart"/>
      <w:r w:rsidRPr="00793F7A">
        <w:rPr>
          <w:rFonts w:ascii="Times New Roman" w:hAnsi="Times New Roman"/>
        </w:rPr>
        <w:t>см</w:t>
      </w:r>
      <w:proofErr w:type="gramEnd"/>
      <w:r w:rsidRPr="00793F7A">
        <w:rPr>
          <w:rFonts w:ascii="Times New Roman" w:hAnsi="Times New Roman"/>
        </w:rPr>
        <w:t>. в приложении в составе МР</w:t>
      </w:r>
      <w:r w:rsidR="00DF6166">
        <w:rPr>
          <w:rFonts w:ascii="Times New Roman" w:hAnsi="Times New Roman"/>
        </w:rPr>
        <w:t>-2П</w:t>
      </w:r>
      <w:r w:rsidRPr="00793F7A">
        <w:rPr>
          <w:rFonts w:ascii="Times New Roman" w:hAnsi="Times New Roman"/>
        </w:rPr>
        <w:t>.</w:t>
      </w:r>
    </w:p>
    <w:p w:rsidR="007F5F97" w:rsidRPr="00793F7A" w:rsidRDefault="007F5F97" w:rsidP="007F5F97">
      <w:pPr>
        <w:ind w:right="-3" w:firstLine="709"/>
        <w:jc w:val="both"/>
      </w:pPr>
    </w:p>
    <w:p w:rsidR="007F5F97" w:rsidRPr="00793F7A" w:rsidRDefault="007F5F97" w:rsidP="007F5F97">
      <w:pPr>
        <w:ind w:right="-3" w:firstLine="709"/>
        <w:jc w:val="both"/>
      </w:pPr>
    </w:p>
    <w:p w:rsidR="007F5F97" w:rsidRPr="00793F7A" w:rsidRDefault="007F5F97" w:rsidP="007F5F97">
      <w:pPr>
        <w:ind w:right="-3" w:firstLine="709"/>
        <w:jc w:val="both"/>
      </w:pPr>
    </w:p>
    <w:p w:rsidR="007F5F97" w:rsidRPr="00793F7A" w:rsidRDefault="007F5F97" w:rsidP="007F5F97">
      <w:pPr>
        <w:ind w:right="-3" w:firstLine="709"/>
        <w:jc w:val="both"/>
      </w:pPr>
    </w:p>
    <w:p w:rsidR="007F5F97" w:rsidRPr="00793F7A" w:rsidRDefault="007F5F97" w:rsidP="007F5F97">
      <w:pPr>
        <w:ind w:right="-3" w:firstLine="709"/>
        <w:jc w:val="both"/>
      </w:pPr>
    </w:p>
    <w:p w:rsidR="007F5F97" w:rsidRPr="00793F7A" w:rsidRDefault="007F5F97" w:rsidP="007F5F97">
      <w:pPr>
        <w:ind w:right="-3" w:firstLine="709"/>
        <w:jc w:val="both"/>
      </w:pPr>
    </w:p>
    <w:tbl>
      <w:tblPr>
        <w:tblW w:w="9747" w:type="dxa"/>
        <w:tblLook w:val="0000"/>
      </w:tblPr>
      <w:tblGrid>
        <w:gridCol w:w="4786"/>
        <w:gridCol w:w="4961"/>
      </w:tblGrid>
      <w:tr w:rsidR="007F5F97" w:rsidRPr="00793F7A" w:rsidTr="002E73E4">
        <w:trPr>
          <w:trHeight w:val="414"/>
        </w:trPr>
        <w:tc>
          <w:tcPr>
            <w:tcW w:w="4786" w:type="dxa"/>
          </w:tcPr>
          <w:p w:rsidR="007F5F97" w:rsidRPr="00793F7A" w:rsidRDefault="007F5F97" w:rsidP="002E73E4">
            <w:pPr>
              <w:ind w:firstLine="709"/>
              <w:rPr>
                <w:b/>
                <w:bCs/>
              </w:rPr>
            </w:pPr>
            <w:r w:rsidRPr="00793F7A">
              <w:rPr>
                <w:b/>
                <w:bCs/>
              </w:rPr>
              <w:t>ЗАКАЗЧИК</w:t>
            </w:r>
          </w:p>
        </w:tc>
        <w:tc>
          <w:tcPr>
            <w:tcW w:w="4961" w:type="dxa"/>
          </w:tcPr>
          <w:p w:rsidR="007F5F97" w:rsidRPr="00793F7A" w:rsidRDefault="007F5F97" w:rsidP="002E73E4">
            <w:pPr>
              <w:ind w:firstLine="709"/>
              <w:rPr>
                <w:b/>
              </w:rPr>
            </w:pPr>
            <w:r w:rsidRPr="00793F7A">
              <w:rPr>
                <w:b/>
              </w:rPr>
              <w:t>ПОДРЯДЧИК</w:t>
            </w:r>
          </w:p>
        </w:tc>
      </w:tr>
      <w:tr w:rsidR="007F5F97" w:rsidRPr="00793F7A" w:rsidTr="002E73E4">
        <w:trPr>
          <w:trHeight w:val="80"/>
        </w:trPr>
        <w:tc>
          <w:tcPr>
            <w:tcW w:w="4786" w:type="dxa"/>
          </w:tcPr>
          <w:p w:rsidR="007F5F97" w:rsidRPr="00793F7A" w:rsidRDefault="007F5F97" w:rsidP="002E73E4">
            <w:pPr>
              <w:ind w:firstLine="709"/>
              <w:jc w:val="both"/>
            </w:pPr>
            <w:r w:rsidRPr="00793F7A">
              <w:t xml:space="preserve">Генеральный директор </w:t>
            </w:r>
          </w:p>
          <w:p w:rsidR="007F5F97" w:rsidRPr="00793F7A" w:rsidRDefault="007F5F97" w:rsidP="002E73E4">
            <w:pPr>
              <w:ind w:firstLine="709"/>
              <w:jc w:val="both"/>
            </w:pPr>
            <w:r w:rsidRPr="00793F7A">
              <w:t>ПАО «</w:t>
            </w:r>
            <w:proofErr w:type="spellStart"/>
            <w:r w:rsidRPr="00793F7A">
              <w:t>Башинформсвязь</w:t>
            </w:r>
            <w:proofErr w:type="spellEnd"/>
            <w:r w:rsidRPr="00793F7A">
              <w:t>»</w:t>
            </w:r>
          </w:p>
          <w:p w:rsidR="007F5F97" w:rsidRPr="00793F7A" w:rsidRDefault="007F5F97" w:rsidP="002E73E4">
            <w:pPr>
              <w:ind w:firstLine="709"/>
              <w:jc w:val="both"/>
            </w:pPr>
          </w:p>
          <w:p w:rsidR="007F5F97" w:rsidRPr="00793F7A" w:rsidRDefault="007F5F97" w:rsidP="002E73E4">
            <w:pPr>
              <w:ind w:firstLine="709"/>
              <w:jc w:val="both"/>
            </w:pPr>
          </w:p>
          <w:p w:rsidR="007F5F97" w:rsidRPr="00793F7A" w:rsidRDefault="007F5F97" w:rsidP="00773281">
            <w:pPr>
              <w:ind w:firstLine="709"/>
              <w:jc w:val="both"/>
            </w:pPr>
            <w:r w:rsidRPr="00793F7A">
              <w:t xml:space="preserve">_________/М.Г. </w:t>
            </w:r>
            <w:proofErr w:type="spellStart"/>
            <w:r w:rsidRPr="00793F7A">
              <w:t>Долгоаршинных</w:t>
            </w:r>
            <w:proofErr w:type="spellEnd"/>
            <w:r w:rsidRPr="00793F7A">
              <w:t xml:space="preserve">/ </w:t>
            </w:r>
          </w:p>
        </w:tc>
        <w:tc>
          <w:tcPr>
            <w:tcW w:w="4961" w:type="dxa"/>
          </w:tcPr>
          <w:p w:rsidR="007F5F97" w:rsidRPr="00793F7A" w:rsidRDefault="007F5F97" w:rsidP="002E73E4">
            <w:pPr>
              <w:ind w:firstLine="709"/>
              <w:jc w:val="both"/>
            </w:pPr>
            <w:r w:rsidRPr="00793F7A">
              <w:t xml:space="preserve">Директор </w:t>
            </w:r>
          </w:p>
          <w:p w:rsidR="007F5F97" w:rsidRPr="00793F7A" w:rsidRDefault="007F5F97" w:rsidP="002E73E4">
            <w:pPr>
              <w:ind w:firstLine="709"/>
            </w:pPr>
          </w:p>
          <w:p w:rsidR="007F5F97" w:rsidRPr="00793F7A" w:rsidRDefault="007F5F97" w:rsidP="002E73E4">
            <w:pPr>
              <w:ind w:firstLine="709"/>
            </w:pPr>
          </w:p>
          <w:p w:rsidR="007F5F97" w:rsidRPr="00793F7A" w:rsidRDefault="007F5F97" w:rsidP="002E73E4">
            <w:pPr>
              <w:ind w:firstLine="709"/>
            </w:pPr>
          </w:p>
          <w:p w:rsidR="007F5F97" w:rsidRPr="00793F7A" w:rsidRDefault="007F5F97" w:rsidP="002E73E4">
            <w:pPr>
              <w:ind w:firstLine="709"/>
              <w:jc w:val="both"/>
            </w:pPr>
            <w:r w:rsidRPr="00793F7A">
              <w:t>_____________________ /____________/</w:t>
            </w:r>
          </w:p>
        </w:tc>
      </w:tr>
    </w:tbl>
    <w:p w:rsidR="007F5F97" w:rsidRDefault="007F5F97" w:rsidP="00020DA9">
      <w:pPr>
        <w:pStyle w:val="af8"/>
        <w:spacing w:line="360" w:lineRule="auto"/>
        <w:jc w:val="right"/>
        <w:rPr>
          <w:b w:val="0"/>
          <w:i/>
          <w:caps w:val="0"/>
          <w:sz w:val="26"/>
          <w:lang w:val="en-US"/>
        </w:rPr>
      </w:pPr>
    </w:p>
    <w:p w:rsidR="007F5F97" w:rsidRDefault="007F5F97" w:rsidP="00020DA9">
      <w:pPr>
        <w:pStyle w:val="af8"/>
        <w:spacing w:line="360" w:lineRule="auto"/>
        <w:jc w:val="right"/>
        <w:rPr>
          <w:b w:val="0"/>
          <w:i/>
          <w:caps w:val="0"/>
          <w:sz w:val="26"/>
          <w:lang w:val="en-US"/>
        </w:rPr>
      </w:pPr>
    </w:p>
    <w:p w:rsidR="007F5F97" w:rsidRDefault="007F5F97" w:rsidP="00020DA9">
      <w:pPr>
        <w:pStyle w:val="af8"/>
        <w:spacing w:line="360" w:lineRule="auto"/>
        <w:jc w:val="right"/>
        <w:rPr>
          <w:b w:val="0"/>
          <w:i/>
          <w:caps w:val="0"/>
          <w:sz w:val="26"/>
          <w:lang w:val="en-US"/>
        </w:rPr>
      </w:pPr>
    </w:p>
    <w:p w:rsidR="007F5F97" w:rsidRDefault="007F5F97" w:rsidP="00020DA9">
      <w:pPr>
        <w:pStyle w:val="af8"/>
        <w:spacing w:line="360" w:lineRule="auto"/>
        <w:jc w:val="right"/>
        <w:rPr>
          <w:b w:val="0"/>
          <w:i/>
          <w:caps w:val="0"/>
          <w:sz w:val="26"/>
          <w:lang w:val="en-US"/>
        </w:rPr>
      </w:pPr>
    </w:p>
    <w:tbl>
      <w:tblPr>
        <w:tblW w:w="15409" w:type="dxa"/>
        <w:tblInd w:w="-461" w:type="dxa"/>
        <w:tblLook w:val="0000"/>
      </w:tblPr>
      <w:tblGrid>
        <w:gridCol w:w="7704"/>
        <w:gridCol w:w="7705"/>
      </w:tblGrid>
      <w:tr w:rsidR="007E4F5A" w:rsidRPr="000C3100">
        <w:tc>
          <w:tcPr>
            <w:tcW w:w="4927" w:type="dxa"/>
          </w:tcPr>
          <w:p w:rsidR="007E4F5A" w:rsidRPr="000C3100" w:rsidRDefault="007E4F5A" w:rsidP="005B47FB"/>
        </w:tc>
        <w:tc>
          <w:tcPr>
            <w:tcW w:w="4927" w:type="dxa"/>
          </w:tcPr>
          <w:p w:rsidR="007E4F5A" w:rsidRPr="000C3100" w:rsidRDefault="007E4F5A" w:rsidP="00C87E33">
            <w:pPr>
              <w:widowControl w:val="0"/>
              <w:suppressAutoHyphens/>
            </w:pPr>
          </w:p>
        </w:tc>
      </w:tr>
    </w:tbl>
    <w:p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Приложение №</w:t>
      </w:r>
      <w:r w:rsidR="00163198">
        <w:rPr>
          <w:b w:val="0"/>
          <w:iCs/>
          <w:caps w:val="0"/>
          <w:sz w:val="26"/>
          <w:szCs w:val="26"/>
        </w:rPr>
        <w:t>4</w:t>
      </w:r>
      <w:r w:rsidRPr="000C3100">
        <w:rPr>
          <w:b w:val="0"/>
          <w:iCs/>
          <w:caps w:val="0"/>
          <w:sz w:val="26"/>
          <w:szCs w:val="26"/>
        </w:rPr>
        <w:t xml:space="preserve"> </w:t>
      </w:r>
    </w:p>
    <w:p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 от « __ » ___________ 20___г.</w:t>
      </w:r>
    </w:p>
    <w:p w:rsidR="007E4F5A" w:rsidRPr="000C3100" w:rsidRDefault="007E4F5A" w:rsidP="00566B9A">
      <w:pPr>
        <w:pStyle w:val="af8"/>
        <w:spacing w:line="360" w:lineRule="auto"/>
        <w:jc w:val="right"/>
        <w:rPr>
          <w:i/>
          <w:caps w:val="0"/>
        </w:rPr>
      </w:pPr>
    </w:p>
    <w:tbl>
      <w:tblPr>
        <w:tblW w:w="14600" w:type="dxa"/>
        <w:tblInd w:w="85" w:type="dxa"/>
        <w:tblLook w:val="0000"/>
      </w:tblPr>
      <w:tblGrid>
        <w:gridCol w:w="535"/>
        <w:gridCol w:w="1693"/>
        <w:gridCol w:w="2843"/>
        <w:gridCol w:w="1460"/>
        <w:gridCol w:w="1357"/>
        <w:gridCol w:w="860"/>
        <w:gridCol w:w="804"/>
        <w:gridCol w:w="891"/>
        <w:gridCol w:w="783"/>
        <w:gridCol w:w="896"/>
        <w:gridCol w:w="804"/>
        <w:gridCol w:w="891"/>
        <w:gridCol w:w="783"/>
      </w:tblGrid>
      <w:tr w:rsidR="007E4F5A" w:rsidRPr="000C3100">
        <w:trPr>
          <w:trHeight w:val="300"/>
        </w:trPr>
        <w:tc>
          <w:tcPr>
            <w:tcW w:w="2228" w:type="dxa"/>
            <w:gridSpan w:val="2"/>
            <w:tcBorders>
              <w:top w:val="nil"/>
              <w:left w:val="nil"/>
              <w:bottom w:val="nil"/>
              <w:right w:val="nil"/>
            </w:tcBorders>
            <w:noWrap/>
          </w:tcPr>
          <w:p w:rsidR="007E4F5A" w:rsidRPr="000C3100" w:rsidRDefault="007E4F5A" w:rsidP="007B6125">
            <w:pPr>
              <w:rPr>
                <w:b/>
                <w:bCs/>
              </w:rPr>
            </w:pPr>
            <w:r w:rsidRPr="000C3100">
              <w:rPr>
                <w:b/>
                <w:bCs/>
              </w:rPr>
              <w:t>СОГЛАСОВАНО:</w:t>
            </w:r>
          </w:p>
        </w:tc>
        <w:tc>
          <w:tcPr>
            <w:tcW w:w="2843" w:type="dxa"/>
            <w:tcBorders>
              <w:top w:val="nil"/>
              <w:left w:val="nil"/>
              <w:bottom w:val="nil"/>
              <w:right w:val="nil"/>
            </w:tcBorders>
            <w:noWrap/>
          </w:tcPr>
          <w:p w:rsidR="007E4F5A" w:rsidRPr="000C3100" w:rsidRDefault="007E4F5A" w:rsidP="007B6125"/>
        </w:tc>
        <w:tc>
          <w:tcPr>
            <w:tcW w:w="1460" w:type="dxa"/>
            <w:tcBorders>
              <w:top w:val="nil"/>
              <w:left w:val="nil"/>
              <w:bottom w:val="nil"/>
              <w:right w:val="nil"/>
            </w:tcBorders>
            <w:noWrap/>
          </w:tcPr>
          <w:p w:rsidR="007E4F5A" w:rsidRPr="000C3100" w:rsidRDefault="007E4F5A" w:rsidP="007B6125">
            <w:pPr>
              <w:jc w:val="center"/>
              <w:rPr>
                <w:sz w:val="18"/>
                <w:szCs w:val="18"/>
              </w:rPr>
            </w:pPr>
          </w:p>
        </w:tc>
        <w:tc>
          <w:tcPr>
            <w:tcW w:w="1357" w:type="dxa"/>
            <w:tcBorders>
              <w:top w:val="nil"/>
              <w:left w:val="nil"/>
              <w:bottom w:val="nil"/>
              <w:right w:val="nil"/>
            </w:tcBorders>
            <w:noWrap/>
          </w:tcPr>
          <w:p w:rsidR="007E4F5A" w:rsidRPr="000C3100" w:rsidRDefault="007E4F5A" w:rsidP="007B6125">
            <w:pPr>
              <w:jc w:val="center"/>
              <w:rPr>
                <w:i/>
                <w:iCs/>
                <w:sz w:val="22"/>
                <w:szCs w:val="22"/>
              </w:rPr>
            </w:pPr>
          </w:p>
        </w:tc>
        <w:tc>
          <w:tcPr>
            <w:tcW w:w="860" w:type="dxa"/>
            <w:tcBorders>
              <w:top w:val="nil"/>
              <w:left w:val="nil"/>
              <w:bottom w:val="nil"/>
              <w:right w:val="nil"/>
            </w:tcBorders>
            <w:noWrap/>
          </w:tcPr>
          <w:p w:rsidR="007E4F5A" w:rsidRPr="000C3100" w:rsidRDefault="007E4F5A" w:rsidP="007B6125">
            <w:pPr>
              <w:jc w:val="right"/>
              <w:rPr>
                <w:sz w:val="16"/>
                <w:szCs w:val="16"/>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3374" w:type="dxa"/>
            <w:gridSpan w:val="4"/>
            <w:tcBorders>
              <w:top w:val="nil"/>
              <w:left w:val="nil"/>
              <w:bottom w:val="nil"/>
              <w:right w:val="nil"/>
            </w:tcBorders>
            <w:noWrap/>
          </w:tcPr>
          <w:p w:rsidR="007E4F5A" w:rsidRPr="000C3100" w:rsidRDefault="007E4F5A" w:rsidP="007B6125">
            <w:pPr>
              <w:rPr>
                <w:b/>
                <w:bCs/>
              </w:rPr>
            </w:pPr>
            <w:r w:rsidRPr="000C3100">
              <w:rPr>
                <w:b/>
                <w:bCs/>
              </w:rPr>
              <w:t>УТВЕРЖДАЮ:</w:t>
            </w:r>
          </w:p>
        </w:tc>
        <w:tc>
          <w:tcPr>
            <w:tcW w:w="891" w:type="dxa"/>
            <w:tcBorders>
              <w:top w:val="nil"/>
              <w:left w:val="nil"/>
              <w:bottom w:val="nil"/>
              <w:right w:val="nil"/>
            </w:tcBorders>
            <w:noWrap/>
          </w:tcPr>
          <w:p w:rsidR="007E4F5A" w:rsidRPr="000C3100" w:rsidRDefault="007E4F5A" w:rsidP="007B6125">
            <w:pPr>
              <w:jc w:val="right"/>
            </w:pPr>
          </w:p>
        </w:tc>
        <w:tc>
          <w:tcPr>
            <w:tcW w:w="783" w:type="dxa"/>
            <w:tcBorders>
              <w:top w:val="nil"/>
              <w:left w:val="nil"/>
              <w:bottom w:val="nil"/>
              <w:right w:val="nil"/>
            </w:tcBorders>
            <w:noWrap/>
          </w:tcPr>
          <w:p w:rsidR="007E4F5A" w:rsidRPr="000C3100" w:rsidRDefault="007E4F5A" w:rsidP="007B6125">
            <w:pPr>
              <w:jc w:val="right"/>
            </w:pPr>
          </w:p>
        </w:tc>
      </w:tr>
      <w:tr w:rsidR="007E4F5A" w:rsidRPr="000C3100">
        <w:trPr>
          <w:trHeight w:val="300"/>
        </w:trPr>
        <w:tc>
          <w:tcPr>
            <w:tcW w:w="5071" w:type="dxa"/>
            <w:gridSpan w:val="3"/>
            <w:tcBorders>
              <w:top w:val="nil"/>
              <w:left w:val="nil"/>
              <w:bottom w:val="nil"/>
              <w:right w:val="nil"/>
            </w:tcBorders>
            <w:noWrap/>
          </w:tcPr>
          <w:p w:rsidR="007E4F5A" w:rsidRPr="000C3100" w:rsidRDefault="007E4F5A" w:rsidP="007B6125">
            <w:pPr>
              <w:shd w:val="clear" w:color="auto" w:fill="FFFFFF"/>
              <w:ind w:left="11" w:firstLine="46"/>
            </w:pPr>
            <w:r w:rsidRPr="000C3100">
              <w:t>Подрядчик</w:t>
            </w:r>
          </w:p>
          <w:p w:rsidR="007E4F5A" w:rsidRPr="000C3100" w:rsidRDefault="007E4F5A" w:rsidP="007B6125">
            <w:pPr>
              <w:pStyle w:val="Iauiue"/>
              <w:ind w:left="674" w:hanging="617"/>
              <w:rPr>
                <w:sz w:val="22"/>
                <w:szCs w:val="22"/>
                <w:lang w:val="ru-RU"/>
              </w:rPr>
            </w:pPr>
          </w:p>
        </w:tc>
        <w:tc>
          <w:tcPr>
            <w:tcW w:w="1460" w:type="dxa"/>
            <w:tcBorders>
              <w:top w:val="nil"/>
              <w:left w:val="nil"/>
              <w:bottom w:val="nil"/>
              <w:right w:val="nil"/>
            </w:tcBorders>
            <w:noWrap/>
          </w:tcPr>
          <w:p w:rsidR="007E4F5A" w:rsidRPr="000C3100" w:rsidRDefault="007E4F5A" w:rsidP="007B6125">
            <w:pPr>
              <w:jc w:val="center"/>
              <w:rPr>
                <w:sz w:val="22"/>
                <w:szCs w:val="22"/>
              </w:rPr>
            </w:pPr>
          </w:p>
        </w:tc>
        <w:tc>
          <w:tcPr>
            <w:tcW w:w="1357" w:type="dxa"/>
            <w:tcBorders>
              <w:top w:val="nil"/>
              <w:left w:val="nil"/>
              <w:bottom w:val="nil"/>
              <w:right w:val="nil"/>
            </w:tcBorders>
            <w:noWrap/>
          </w:tcPr>
          <w:p w:rsidR="007E4F5A" w:rsidRPr="000C3100" w:rsidRDefault="007E4F5A" w:rsidP="007B6125">
            <w:pPr>
              <w:jc w:val="center"/>
              <w:rPr>
                <w:i/>
                <w:iCs/>
                <w:sz w:val="22"/>
                <w:szCs w:val="22"/>
              </w:rPr>
            </w:pPr>
          </w:p>
        </w:tc>
        <w:tc>
          <w:tcPr>
            <w:tcW w:w="860" w:type="dxa"/>
            <w:tcBorders>
              <w:top w:val="nil"/>
              <w:left w:val="nil"/>
              <w:bottom w:val="nil"/>
              <w:right w:val="nil"/>
            </w:tcBorders>
            <w:noWrap/>
          </w:tcPr>
          <w:p w:rsidR="007E4F5A" w:rsidRPr="000C3100" w:rsidRDefault="007E4F5A" w:rsidP="007B6125">
            <w:pPr>
              <w:jc w:val="right"/>
              <w:rPr>
                <w:sz w:val="22"/>
                <w:szCs w:val="22"/>
              </w:rPr>
            </w:pPr>
          </w:p>
        </w:tc>
        <w:tc>
          <w:tcPr>
            <w:tcW w:w="804" w:type="dxa"/>
            <w:tcBorders>
              <w:top w:val="nil"/>
              <w:left w:val="nil"/>
              <w:bottom w:val="nil"/>
              <w:right w:val="nil"/>
            </w:tcBorders>
            <w:noWrap/>
          </w:tcPr>
          <w:p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rsidR="007E4F5A" w:rsidRPr="000C3100" w:rsidRDefault="007E4F5A" w:rsidP="007B6125">
            <w:r w:rsidRPr="000C3100">
              <w:t>Заказчик</w:t>
            </w:r>
          </w:p>
        </w:tc>
      </w:tr>
      <w:tr w:rsidR="007E4F5A" w:rsidRPr="000C3100">
        <w:trPr>
          <w:trHeight w:val="300"/>
        </w:trPr>
        <w:tc>
          <w:tcPr>
            <w:tcW w:w="535" w:type="dxa"/>
            <w:tcBorders>
              <w:top w:val="nil"/>
              <w:left w:val="nil"/>
              <w:bottom w:val="nil"/>
              <w:right w:val="nil"/>
            </w:tcBorders>
            <w:noWrap/>
          </w:tcPr>
          <w:p w:rsidR="007E4F5A" w:rsidRPr="000C3100" w:rsidRDefault="007E4F5A" w:rsidP="007B6125">
            <w:pPr>
              <w:rPr>
                <w:sz w:val="22"/>
                <w:szCs w:val="22"/>
              </w:rPr>
            </w:pPr>
          </w:p>
        </w:tc>
        <w:tc>
          <w:tcPr>
            <w:tcW w:w="1693" w:type="dxa"/>
            <w:tcBorders>
              <w:top w:val="nil"/>
              <w:left w:val="nil"/>
              <w:bottom w:val="nil"/>
              <w:right w:val="nil"/>
            </w:tcBorders>
            <w:noWrap/>
          </w:tcPr>
          <w:p w:rsidR="007E4F5A" w:rsidRPr="000C3100" w:rsidRDefault="007E4F5A" w:rsidP="007B6125">
            <w:pPr>
              <w:rPr>
                <w:sz w:val="22"/>
                <w:szCs w:val="22"/>
              </w:rPr>
            </w:pPr>
          </w:p>
        </w:tc>
        <w:tc>
          <w:tcPr>
            <w:tcW w:w="2843" w:type="dxa"/>
            <w:tcBorders>
              <w:top w:val="nil"/>
              <w:left w:val="nil"/>
              <w:bottom w:val="nil"/>
              <w:right w:val="nil"/>
            </w:tcBorders>
            <w:noWrap/>
          </w:tcPr>
          <w:p w:rsidR="007E4F5A" w:rsidRPr="000C3100" w:rsidRDefault="007E4F5A" w:rsidP="007B6125">
            <w:pPr>
              <w:rPr>
                <w:sz w:val="22"/>
                <w:szCs w:val="22"/>
              </w:rPr>
            </w:pPr>
          </w:p>
        </w:tc>
        <w:tc>
          <w:tcPr>
            <w:tcW w:w="1460" w:type="dxa"/>
            <w:tcBorders>
              <w:top w:val="nil"/>
              <w:left w:val="nil"/>
              <w:bottom w:val="nil"/>
              <w:right w:val="nil"/>
            </w:tcBorders>
            <w:noWrap/>
          </w:tcPr>
          <w:p w:rsidR="007E4F5A" w:rsidRPr="000C3100" w:rsidRDefault="007E4F5A" w:rsidP="007B6125">
            <w:pPr>
              <w:jc w:val="center"/>
              <w:rPr>
                <w:sz w:val="22"/>
                <w:szCs w:val="22"/>
              </w:rPr>
            </w:pPr>
          </w:p>
        </w:tc>
        <w:tc>
          <w:tcPr>
            <w:tcW w:w="1357" w:type="dxa"/>
            <w:tcBorders>
              <w:top w:val="nil"/>
              <w:left w:val="nil"/>
              <w:bottom w:val="nil"/>
              <w:right w:val="nil"/>
            </w:tcBorders>
            <w:noWrap/>
          </w:tcPr>
          <w:p w:rsidR="007E4F5A" w:rsidRPr="000C3100" w:rsidRDefault="007E4F5A" w:rsidP="007B6125">
            <w:pPr>
              <w:jc w:val="center"/>
              <w:rPr>
                <w:i/>
                <w:iCs/>
                <w:sz w:val="22"/>
                <w:szCs w:val="22"/>
              </w:rPr>
            </w:pPr>
          </w:p>
        </w:tc>
        <w:tc>
          <w:tcPr>
            <w:tcW w:w="860" w:type="dxa"/>
            <w:tcBorders>
              <w:top w:val="nil"/>
              <w:left w:val="nil"/>
              <w:bottom w:val="nil"/>
              <w:right w:val="nil"/>
            </w:tcBorders>
            <w:noWrap/>
          </w:tcPr>
          <w:p w:rsidR="007E4F5A" w:rsidRPr="000C3100" w:rsidRDefault="007E4F5A" w:rsidP="007B6125">
            <w:pPr>
              <w:jc w:val="right"/>
              <w:rPr>
                <w:sz w:val="22"/>
                <w:szCs w:val="22"/>
              </w:rPr>
            </w:pPr>
          </w:p>
        </w:tc>
        <w:tc>
          <w:tcPr>
            <w:tcW w:w="804" w:type="dxa"/>
            <w:tcBorders>
              <w:top w:val="nil"/>
              <w:left w:val="nil"/>
              <w:bottom w:val="nil"/>
              <w:right w:val="nil"/>
            </w:tcBorders>
            <w:noWrap/>
          </w:tcPr>
          <w:p w:rsidR="007E4F5A" w:rsidRPr="000C3100" w:rsidRDefault="007E4F5A" w:rsidP="007B6125">
            <w:pPr>
              <w:jc w:val="right"/>
              <w:rPr>
                <w:sz w:val="22"/>
                <w:szCs w:val="22"/>
              </w:rPr>
            </w:pPr>
          </w:p>
        </w:tc>
        <w:tc>
          <w:tcPr>
            <w:tcW w:w="891" w:type="dxa"/>
            <w:tcBorders>
              <w:top w:val="nil"/>
              <w:left w:val="nil"/>
              <w:bottom w:val="nil"/>
              <w:right w:val="nil"/>
            </w:tcBorders>
            <w:noWrap/>
          </w:tcPr>
          <w:p w:rsidR="007E4F5A" w:rsidRPr="000C3100" w:rsidRDefault="007E4F5A" w:rsidP="007B6125">
            <w:pPr>
              <w:jc w:val="right"/>
            </w:pPr>
          </w:p>
        </w:tc>
        <w:tc>
          <w:tcPr>
            <w:tcW w:w="783" w:type="dxa"/>
            <w:tcBorders>
              <w:top w:val="nil"/>
              <w:left w:val="nil"/>
              <w:bottom w:val="nil"/>
              <w:right w:val="nil"/>
            </w:tcBorders>
            <w:noWrap/>
          </w:tcPr>
          <w:p w:rsidR="007E4F5A" w:rsidRPr="000C3100" w:rsidRDefault="007E4F5A" w:rsidP="007B6125">
            <w:pPr>
              <w:jc w:val="center"/>
              <w:rPr>
                <w:i/>
                <w:iCs/>
              </w:rPr>
            </w:pPr>
          </w:p>
        </w:tc>
        <w:tc>
          <w:tcPr>
            <w:tcW w:w="896" w:type="dxa"/>
            <w:tcBorders>
              <w:top w:val="nil"/>
              <w:left w:val="nil"/>
              <w:bottom w:val="nil"/>
              <w:right w:val="nil"/>
            </w:tcBorders>
            <w:noWrap/>
          </w:tcPr>
          <w:p w:rsidR="007E4F5A" w:rsidRPr="000C3100" w:rsidRDefault="007E4F5A" w:rsidP="007B6125">
            <w:pPr>
              <w:jc w:val="right"/>
            </w:pPr>
          </w:p>
        </w:tc>
        <w:tc>
          <w:tcPr>
            <w:tcW w:w="804" w:type="dxa"/>
            <w:tcBorders>
              <w:top w:val="nil"/>
              <w:left w:val="nil"/>
              <w:bottom w:val="nil"/>
              <w:right w:val="nil"/>
            </w:tcBorders>
            <w:noWrap/>
          </w:tcPr>
          <w:p w:rsidR="007E4F5A" w:rsidRPr="000C3100" w:rsidRDefault="007E4F5A" w:rsidP="007B6125">
            <w:pPr>
              <w:jc w:val="right"/>
            </w:pPr>
          </w:p>
        </w:tc>
        <w:tc>
          <w:tcPr>
            <w:tcW w:w="891" w:type="dxa"/>
            <w:tcBorders>
              <w:top w:val="nil"/>
              <w:left w:val="nil"/>
              <w:bottom w:val="nil"/>
              <w:right w:val="nil"/>
            </w:tcBorders>
            <w:noWrap/>
          </w:tcPr>
          <w:p w:rsidR="007E4F5A" w:rsidRPr="000C3100" w:rsidRDefault="007E4F5A" w:rsidP="007B6125">
            <w:pPr>
              <w:jc w:val="right"/>
            </w:pPr>
          </w:p>
        </w:tc>
        <w:tc>
          <w:tcPr>
            <w:tcW w:w="783" w:type="dxa"/>
            <w:tcBorders>
              <w:top w:val="nil"/>
              <w:left w:val="nil"/>
              <w:bottom w:val="nil"/>
              <w:right w:val="nil"/>
            </w:tcBorders>
            <w:noWrap/>
          </w:tcPr>
          <w:p w:rsidR="007E4F5A" w:rsidRPr="000C3100" w:rsidRDefault="007E4F5A" w:rsidP="007B6125">
            <w:pPr>
              <w:jc w:val="right"/>
            </w:pPr>
          </w:p>
        </w:tc>
      </w:tr>
      <w:tr w:rsidR="007E4F5A" w:rsidRPr="000C3100">
        <w:trPr>
          <w:trHeight w:val="315"/>
        </w:trPr>
        <w:tc>
          <w:tcPr>
            <w:tcW w:w="5071" w:type="dxa"/>
            <w:gridSpan w:val="3"/>
            <w:tcBorders>
              <w:top w:val="nil"/>
              <w:left w:val="nil"/>
              <w:bottom w:val="nil"/>
              <w:right w:val="nil"/>
            </w:tcBorders>
            <w:noWrap/>
          </w:tcPr>
          <w:p w:rsidR="007E4F5A" w:rsidRPr="000C3100" w:rsidRDefault="007E4F5A" w:rsidP="007B6125">
            <w:r w:rsidRPr="000C3100">
              <w:t xml:space="preserve">______________________ </w:t>
            </w:r>
          </w:p>
        </w:tc>
        <w:tc>
          <w:tcPr>
            <w:tcW w:w="1460" w:type="dxa"/>
            <w:tcBorders>
              <w:top w:val="nil"/>
              <w:left w:val="nil"/>
              <w:bottom w:val="nil"/>
              <w:right w:val="nil"/>
            </w:tcBorders>
            <w:noWrap/>
          </w:tcPr>
          <w:p w:rsidR="007E4F5A" w:rsidRPr="000C3100" w:rsidRDefault="007E4F5A" w:rsidP="007B6125">
            <w:pPr>
              <w:jc w:val="center"/>
              <w:rPr>
                <w:sz w:val="22"/>
                <w:szCs w:val="22"/>
              </w:rPr>
            </w:pPr>
          </w:p>
        </w:tc>
        <w:tc>
          <w:tcPr>
            <w:tcW w:w="1357" w:type="dxa"/>
            <w:tcBorders>
              <w:top w:val="nil"/>
              <w:left w:val="nil"/>
              <w:bottom w:val="nil"/>
              <w:right w:val="nil"/>
            </w:tcBorders>
            <w:noWrap/>
          </w:tcPr>
          <w:p w:rsidR="007E4F5A" w:rsidRPr="000C3100" w:rsidRDefault="007E4F5A" w:rsidP="007B6125">
            <w:pPr>
              <w:jc w:val="center"/>
              <w:rPr>
                <w:b/>
                <w:bCs/>
                <w:sz w:val="22"/>
                <w:szCs w:val="22"/>
              </w:rPr>
            </w:pPr>
          </w:p>
        </w:tc>
        <w:tc>
          <w:tcPr>
            <w:tcW w:w="860" w:type="dxa"/>
            <w:tcBorders>
              <w:top w:val="nil"/>
              <w:left w:val="nil"/>
              <w:bottom w:val="nil"/>
              <w:right w:val="nil"/>
            </w:tcBorders>
            <w:noWrap/>
          </w:tcPr>
          <w:p w:rsidR="007E4F5A" w:rsidRPr="000C3100" w:rsidRDefault="007E4F5A" w:rsidP="007B6125">
            <w:pPr>
              <w:jc w:val="right"/>
              <w:rPr>
                <w:sz w:val="22"/>
                <w:szCs w:val="22"/>
              </w:rPr>
            </w:pPr>
          </w:p>
        </w:tc>
        <w:tc>
          <w:tcPr>
            <w:tcW w:w="804" w:type="dxa"/>
            <w:tcBorders>
              <w:top w:val="nil"/>
              <w:left w:val="nil"/>
              <w:bottom w:val="nil"/>
              <w:right w:val="nil"/>
            </w:tcBorders>
            <w:noWrap/>
          </w:tcPr>
          <w:p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rsidR="007E4F5A" w:rsidRPr="000C3100" w:rsidRDefault="007E4F5A" w:rsidP="007B6125">
            <w:r w:rsidRPr="000C3100">
              <w:t>___________________</w:t>
            </w:r>
          </w:p>
        </w:tc>
      </w:tr>
      <w:tr w:rsidR="007E4F5A" w:rsidRPr="000C3100">
        <w:trPr>
          <w:trHeight w:val="300"/>
        </w:trPr>
        <w:tc>
          <w:tcPr>
            <w:tcW w:w="5071" w:type="dxa"/>
            <w:gridSpan w:val="3"/>
            <w:tcBorders>
              <w:top w:val="nil"/>
              <w:left w:val="nil"/>
              <w:bottom w:val="nil"/>
              <w:right w:val="nil"/>
            </w:tcBorders>
            <w:noWrap/>
          </w:tcPr>
          <w:p w:rsidR="007E4F5A" w:rsidRPr="000C3100" w:rsidRDefault="007E4F5A" w:rsidP="007B6125">
            <w:r w:rsidRPr="000C3100">
              <w:t>" _____ " ________________ 201__ г.</w:t>
            </w:r>
          </w:p>
        </w:tc>
        <w:tc>
          <w:tcPr>
            <w:tcW w:w="1460" w:type="dxa"/>
            <w:tcBorders>
              <w:top w:val="nil"/>
              <w:left w:val="nil"/>
              <w:bottom w:val="nil"/>
              <w:right w:val="nil"/>
            </w:tcBorders>
            <w:noWrap/>
          </w:tcPr>
          <w:p w:rsidR="007E4F5A" w:rsidRPr="000C3100" w:rsidRDefault="007E4F5A" w:rsidP="007B6125">
            <w:pPr>
              <w:jc w:val="center"/>
              <w:rPr>
                <w:sz w:val="22"/>
                <w:szCs w:val="22"/>
              </w:rPr>
            </w:pPr>
          </w:p>
        </w:tc>
        <w:tc>
          <w:tcPr>
            <w:tcW w:w="1357" w:type="dxa"/>
            <w:tcBorders>
              <w:top w:val="nil"/>
              <w:left w:val="nil"/>
              <w:bottom w:val="nil"/>
              <w:right w:val="nil"/>
            </w:tcBorders>
            <w:noWrap/>
          </w:tcPr>
          <w:p w:rsidR="007E4F5A" w:rsidRPr="000C3100" w:rsidRDefault="007E4F5A" w:rsidP="007B6125">
            <w:pPr>
              <w:jc w:val="center"/>
              <w:rPr>
                <w:sz w:val="22"/>
                <w:szCs w:val="22"/>
              </w:rPr>
            </w:pPr>
          </w:p>
        </w:tc>
        <w:tc>
          <w:tcPr>
            <w:tcW w:w="860" w:type="dxa"/>
            <w:tcBorders>
              <w:top w:val="nil"/>
              <w:left w:val="nil"/>
              <w:bottom w:val="nil"/>
              <w:right w:val="nil"/>
            </w:tcBorders>
            <w:noWrap/>
          </w:tcPr>
          <w:p w:rsidR="007E4F5A" w:rsidRPr="000C3100" w:rsidRDefault="007E4F5A" w:rsidP="007B6125">
            <w:pPr>
              <w:jc w:val="right"/>
              <w:rPr>
                <w:sz w:val="22"/>
                <w:szCs w:val="22"/>
              </w:rPr>
            </w:pPr>
          </w:p>
        </w:tc>
        <w:tc>
          <w:tcPr>
            <w:tcW w:w="804" w:type="dxa"/>
            <w:tcBorders>
              <w:top w:val="nil"/>
              <w:left w:val="nil"/>
              <w:bottom w:val="nil"/>
              <w:right w:val="nil"/>
            </w:tcBorders>
            <w:noWrap/>
          </w:tcPr>
          <w:p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rsidR="007E4F5A" w:rsidRPr="000C3100" w:rsidRDefault="007E4F5A" w:rsidP="007B6125">
            <w:r w:rsidRPr="000C3100">
              <w:t>"______ " ___________________201__г.</w:t>
            </w:r>
          </w:p>
        </w:tc>
      </w:tr>
      <w:tr w:rsidR="007E4F5A" w:rsidRPr="000C3100">
        <w:trPr>
          <w:trHeight w:val="315"/>
        </w:trPr>
        <w:tc>
          <w:tcPr>
            <w:tcW w:w="535" w:type="dxa"/>
            <w:tcBorders>
              <w:top w:val="nil"/>
              <w:left w:val="nil"/>
              <w:bottom w:val="nil"/>
              <w:right w:val="nil"/>
            </w:tcBorders>
            <w:noWrap/>
          </w:tcPr>
          <w:p w:rsidR="007E4F5A" w:rsidRPr="000C3100" w:rsidRDefault="007E4F5A" w:rsidP="007B6125">
            <w:pPr>
              <w:rPr>
                <w:sz w:val="18"/>
                <w:szCs w:val="18"/>
              </w:rPr>
            </w:pPr>
          </w:p>
        </w:tc>
        <w:tc>
          <w:tcPr>
            <w:tcW w:w="1693" w:type="dxa"/>
            <w:tcBorders>
              <w:top w:val="nil"/>
              <w:left w:val="nil"/>
              <w:bottom w:val="nil"/>
              <w:right w:val="nil"/>
            </w:tcBorders>
            <w:noWrap/>
          </w:tcPr>
          <w:p w:rsidR="007E4F5A" w:rsidRPr="000C3100" w:rsidRDefault="007E4F5A" w:rsidP="007B6125">
            <w:pPr>
              <w:rPr>
                <w:sz w:val="18"/>
                <w:szCs w:val="18"/>
              </w:rPr>
            </w:pPr>
          </w:p>
        </w:tc>
        <w:tc>
          <w:tcPr>
            <w:tcW w:w="2843" w:type="dxa"/>
            <w:tcBorders>
              <w:top w:val="nil"/>
              <w:left w:val="nil"/>
              <w:bottom w:val="nil"/>
              <w:right w:val="nil"/>
            </w:tcBorders>
            <w:noWrap/>
          </w:tcPr>
          <w:p w:rsidR="007E4F5A" w:rsidRPr="000C3100" w:rsidRDefault="007E4F5A" w:rsidP="007B6125">
            <w:pPr>
              <w:rPr>
                <w:sz w:val="18"/>
                <w:szCs w:val="18"/>
              </w:rPr>
            </w:pPr>
          </w:p>
        </w:tc>
        <w:tc>
          <w:tcPr>
            <w:tcW w:w="5372" w:type="dxa"/>
            <w:gridSpan w:val="5"/>
            <w:tcBorders>
              <w:top w:val="nil"/>
              <w:left w:val="nil"/>
              <w:bottom w:val="nil"/>
              <w:right w:val="nil"/>
            </w:tcBorders>
            <w:noWrap/>
          </w:tcPr>
          <w:p w:rsidR="007E4F5A" w:rsidRPr="000C3100" w:rsidRDefault="007E4F5A" w:rsidP="007B6125">
            <w:pPr>
              <w:jc w:val="right"/>
              <w:rPr>
                <w:b/>
                <w:bCs/>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c>
          <w:tcPr>
            <w:tcW w:w="896" w:type="dxa"/>
            <w:tcBorders>
              <w:top w:val="nil"/>
              <w:left w:val="nil"/>
              <w:bottom w:val="nil"/>
              <w:right w:val="nil"/>
            </w:tcBorders>
            <w:noWrap/>
          </w:tcPr>
          <w:p w:rsidR="007E4F5A" w:rsidRPr="000C3100" w:rsidRDefault="007E4F5A" w:rsidP="007B6125">
            <w:pPr>
              <w:rPr>
                <w:sz w:val="16"/>
                <w:szCs w:val="16"/>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r>
      <w:tr w:rsidR="007E4F5A" w:rsidRPr="000C3100">
        <w:trPr>
          <w:trHeight w:val="315"/>
        </w:trPr>
        <w:tc>
          <w:tcPr>
            <w:tcW w:w="535" w:type="dxa"/>
            <w:tcBorders>
              <w:top w:val="nil"/>
              <w:left w:val="nil"/>
              <w:bottom w:val="nil"/>
              <w:right w:val="nil"/>
            </w:tcBorders>
            <w:noWrap/>
          </w:tcPr>
          <w:p w:rsidR="007E4F5A" w:rsidRPr="000C3100" w:rsidRDefault="007E4F5A" w:rsidP="007B6125">
            <w:pPr>
              <w:rPr>
                <w:sz w:val="18"/>
                <w:szCs w:val="18"/>
              </w:rPr>
            </w:pPr>
          </w:p>
        </w:tc>
        <w:tc>
          <w:tcPr>
            <w:tcW w:w="1693" w:type="dxa"/>
            <w:tcBorders>
              <w:top w:val="nil"/>
              <w:left w:val="nil"/>
              <w:bottom w:val="nil"/>
              <w:right w:val="nil"/>
            </w:tcBorders>
            <w:noWrap/>
          </w:tcPr>
          <w:p w:rsidR="007E4F5A" w:rsidRPr="000C3100" w:rsidRDefault="007E4F5A" w:rsidP="007B6125">
            <w:pPr>
              <w:rPr>
                <w:sz w:val="18"/>
                <w:szCs w:val="18"/>
              </w:rPr>
            </w:pPr>
          </w:p>
        </w:tc>
        <w:tc>
          <w:tcPr>
            <w:tcW w:w="2843" w:type="dxa"/>
            <w:tcBorders>
              <w:top w:val="nil"/>
              <w:left w:val="nil"/>
              <w:bottom w:val="nil"/>
              <w:right w:val="nil"/>
            </w:tcBorders>
            <w:noWrap/>
          </w:tcPr>
          <w:p w:rsidR="007E4F5A" w:rsidRPr="000C3100" w:rsidRDefault="007E4F5A" w:rsidP="007B6125">
            <w:pPr>
              <w:rPr>
                <w:sz w:val="18"/>
                <w:szCs w:val="18"/>
              </w:rPr>
            </w:pPr>
          </w:p>
        </w:tc>
        <w:tc>
          <w:tcPr>
            <w:tcW w:w="5372" w:type="dxa"/>
            <w:gridSpan w:val="5"/>
            <w:tcBorders>
              <w:top w:val="nil"/>
              <w:left w:val="nil"/>
              <w:bottom w:val="nil"/>
              <w:right w:val="nil"/>
            </w:tcBorders>
            <w:noWrap/>
          </w:tcPr>
          <w:p w:rsidR="007E4F5A" w:rsidRPr="000C3100" w:rsidRDefault="007E4F5A" w:rsidP="007B6125">
            <w:pPr>
              <w:jc w:val="right"/>
              <w:rPr>
                <w:sz w:val="16"/>
                <w:szCs w:val="16"/>
              </w:rPr>
            </w:pPr>
            <w:bookmarkStart w:id="4" w:name="RANGE!E8"/>
            <w:bookmarkEnd w:id="4"/>
            <w:r w:rsidRPr="000C3100">
              <w:rPr>
                <w:b/>
                <w:bCs/>
              </w:rPr>
              <w:t>ЛОКАЛЬНЫЙ СМЕТНЫЙ РАСЧЕТ № 1</w:t>
            </w:r>
          </w:p>
        </w:tc>
        <w:tc>
          <w:tcPr>
            <w:tcW w:w="783" w:type="dxa"/>
            <w:tcBorders>
              <w:top w:val="nil"/>
              <w:left w:val="nil"/>
              <w:bottom w:val="nil"/>
              <w:right w:val="nil"/>
            </w:tcBorders>
            <w:noWrap/>
          </w:tcPr>
          <w:p w:rsidR="007E4F5A" w:rsidRPr="000C3100" w:rsidRDefault="007E4F5A" w:rsidP="007B6125">
            <w:pPr>
              <w:jc w:val="right"/>
              <w:rPr>
                <w:sz w:val="16"/>
                <w:szCs w:val="16"/>
              </w:rPr>
            </w:pPr>
          </w:p>
        </w:tc>
        <w:tc>
          <w:tcPr>
            <w:tcW w:w="896" w:type="dxa"/>
            <w:tcBorders>
              <w:top w:val="nil"/>
              <w:left w:val="nil"/>
              <w:bottom w:val="nil"/>
              <w:right w:val="nil"/>
            </w:tcBorders>
            <w:noWrap/>
          </w:tcPr>
          <w:p w:rsidR="007E4F5A" w:rsidRPr="000C3100" w:rsidRDefault="007E4F5A" w:rsidP="007B6125">
            <w:pPr>
              <w:rPr>
                <w:sz w:val="16"/>
                <w:szCs w:val="16"/>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r>
      <w:tr w:rsidR="007E4F5A" w:rsidRPr="000C3100">
        <w:trPr>
          <w:trHeight w:val="300"/>
        </w:trPr>
        <w:tc>
          <w:tcPr>
            <w:tcW w:w="535" w:type="dxa"/>
            <w:tcBorders>
              <w:top w:val="nil"/>
              <w:left w:val="nil"/>
              <w:bottom w:val="nil"/>
              <w:right w:val="nil"/>
            </w:tcBorders>
            <w:noWrap/>
          </w:tcPr>
          <w:p w:rsidR="007E4F5A" w:rsidRPr="000C3100" w:rsidRDefault="007E4F5A" w:rsidP="007B6125">
            <w:pPr>
              <w:rPr>
                <w:sz w:val="18"/>
                <w:szCs w:val="18"/>
              </w:rPr>
            </w:pPr>
          </w:p>
        </w:tc>
        <w:tc>
          <w:tcPr>
            <w:tcW w:w="1693" w:type="dxa"/>
            <w:tcBorders>
              <w:top w:val="nil"/>
              <w:left w:val="nil"/>
              <w:bottom w:val="nil"/>
              <w:right w:val="nil"/>
            </w:tcBorders>
            <w:noWrap/>
          </w:tcPr>
          <w:p w:rsidR="007E4F5A" w:rsidRPr="000C3100" w:rsidRDefault="007E4F5A" w:rsidP="007B6125">
            <w:pPr>
              <w:rPr>
                <w:sz w:val="18"/>
                <w:szCs w:val="18"/>
              </w:rPr>
            </w:pPr>
          </w:p>
        </w:tc>
        <w:tc>
          <w:tcPr>
            <w:tcW w:w="2843" w:type="dxa"/>
            <w:tcBorders>
              <w:top w:val="nil"/>
              <w:left w:val="nil"/>
              <w:bottom w:val="nil"/>
              <w:right w:val="nil"/>
            </w:tcBorders>
            <w:noWrap/>
          </w:tcPr>
          <w:p w:rsidR="007E4F5A" w:rsidRPr="000C3100" w:rsidRDefault="007E4F5A" w:rsidP="007B6125">
            <w:pPr>
              <w:rPr>
                <w:sz w:val="18"/>
                <w:szCs w:val="18"/>
              </w:rPr>
            </w:pPr>
          </w:p>
        </w:tc>
        <w:tc>
          <w:tcPr>
            <w:tcW w:w="1460" w:type="dxa"/>
            <w:tcBorders>
              <w:top w:val="nil"/>
              <w:left w:val="nil"/>
              <w:bottom w:val="nil"/>
              <w:right w:val="nil"/>
            </w:tcBorders>
            <w:noWrap/>
          </w:tcPr>
          <w:p w:rsidR="007E4F5A" w:rsidRPr="000C3100" w:rsidRDefault="007E4F5A" w:rsidP="007B6125">
            <w:pPr>
              <w:jc w:val="center"/>
              <w:rPr>
                <w:sz w:val="18"/>
                <w:szCs w:val="18"/>
              </w:rPr>
            </w:pPr>
          </w:p>
        </w:tc>
        <w:tc>
          <w:tcPr>
            <w:tcW w:w="2217" w:type="dxa"/>
            <w:gridSpan w:val="2"/>
            <w:tcBorders>
              <w:top w:val="nil"/>
              <w:left w:val="nil"/>
              <w:bottom w:val="nil"/>
              <w:right w:val="nil"/>
            </w:tcBorders>
            <w:noWrap/>
          </w:tcPr>
          <w:p w:rsidR="007E4F5A" w:rsidRPr="000C3100" w:rsidRDefault="007E4F5A" w:rsidP="007B6125">
            <w:pPr>
              <w:jc w:val="right"/>
              <w:rPr>
                <w:sz w:val="16"/>
                <w:szCs w:val="16"/>
              </w:rPr>
            </w:pPr>
            <w:r w:rsidRPr="000C3100">
              <w:rPr>
                <w:sz w:val="22"/>
                <w:szCs w:val="22"/>
              </w:rPr>
              <w:t>(локальная смета)</w:t>
            </w: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center"/>
              <w:rPr>
                <w:b/>
                <w:bCs/>
                <w:sz w:val="16"/>
                <w:szCs w:val="16"/>
              </w:rPr>
            </w:pPr>
          </w:p>
        </w:tc>
        <w:tc>
          <w:tcPr>
            <w:tcW w:w="896" w:type="dxa"/>
            <w:tcBorders>
              <w:top w:val="nil"/>
              <w:left w:val="nil"/>
              <w:bottom w:val="nil"/>
              <w:right w:val="nil"/>
            </w:tcBorders>
            <w:noWrap/>
          </w:tcPr>
          <w:p w:rsidR="007E4F5A" w:rsidRPr="000C3100" w:rsidRDefault="007E4F5A" w:rsidP="007B6125">
            <w:pPr>
              <w:rPr>
                <w:sz w:val="18"/>
                <w:szCs w:val="18"/>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r>
      <w:tr w:rsidR="007E4F5A" w:rsidRPr="000C3100">
        <w:trPr>
          <w:trHeight w:val="300"/>
        </w:trPr>
        <w:tc>
          <w:tcPr>
            <w:tcW w:w="535" w:type="dxa"/>
            <w:tcBorders>
              <w:top w:val="nil"/>
              <w:left w:val="nil"/>
              <w:bottom w:val="nil"/>
              <w:right w:val="nil"/>
            </w:tcBorders>
            <w:noWrap/>
          </w:tcPr>
          <w:p w:rsidR="007E4F5A" w:rsidRPr="000C3100" w:rsidRDefault="007E4F5A" w:rsidP="007B6125">
            <w:pPr>
              <w:jc w:val="center"/>
              <w:rPr>
                <w:sz w:val="18"/>
                <w:szCs w:val="18"/>
              </w:rPr>
            </w:pPr>
          </w:p>
        </w:tc>
        <w:tc>
          <w:tcPr>
            <w:tcW w:w="1693" w:type="dxa"/>
            <w:tcBorders>
              <w:top w:val="nil"/>
              <w:left w:val="nil"/>
              <w:bottom w:val="nil"/>
              <w:right w:val="nil"/>
            </w:tcBorders>
            <w:noWrap/>
          </w:tcPr>
          <w:p w:rsidR="007E4F5A" w:rsidRPr="000C3100" w:rsidRDefault="007E4F5A" w:rsidP="007B6125">
            <w:pPr>
              <w:rPr>
                <w:sz w:val="18"/>
                <w:szCs w:val="18"/>
              </w:rPr>
            </w:pPr>
          </w:p>
        </w:tc>
        <w:tc>
          <w:tcPr>
            <w:tcW w:w="2843" w:type="dxa"/>
            <w:tcBorders>
              <w:top w:val="nil"/>
              <w:left w:val="nil"/>
              <w:bottom w:val="nil"/>
              <w:right w:val="nil"/>
            </w:tcBorders>
            <w:noWrap/>
          </w:tcPr>
          <w:p w:rsidR="007E4F5A" w:rsidRPr="000C3100" w:rsidRDefault="007E4F5A" w:rsidP="007B6125">
            <w:pPr>
              <w:jc w:val="right"/>
              <w:rPr>
                <w:sz w:val="22"/>
                <w:szCs w:val="22"/>
              </w:rPr>
            </w:pPr>
            <w:r w:rsidRPr="000C3100">
              <w:rPr>
                <w:sz w:val="22"/>
                <w:szCs w:val="22"/>
              </w:rPr>
              <w:t xml:space="preserve">на </w:t>
            </w:r>
          </w:p>
        </w:tc>
        <w:tc>
          <w:tcPr>
            <w:tcW w:w="9529" w:type="dxa"/>
            <w:gridSpan w:val="10"/>
            <w:tcBorders>
              <w:top w:val="nil"/>
              <w:left w:val="nil"/>
              <w:bottom w:val="single" w:sz="4" w:space="0" w:color="auto"/>
              <w:right w:val="nil"/>
            </w:tcBorders>
            <w:noWrap/>
          </w:tcPr>
          <w:p w:rsidR="007E4F5A" w:rsidRPr="000C3100" w:rsidRDefault="007E4F5A" w:rsidP="007B6125">
            <w:pPr>
              <w:rPr>
                <w:sz w:val="16"/>
                <w:szCs w:val="16"/>
              </w:rPr>
            </w:pPr>
            <w:r w:rsidRPr="000C3100">
              <w:rPr>
                <w:sz w:val="22"/>
                <w:szCs w:val="22"/>
              </w:rPr>
              <w:t xml:space="preserve">работы </w:t>
            </w:r>
            <w:proofErr w:type="gramStart"/>
            <w:r w:rsidRPr="000C3100">
              <w:rPr>
                <w:sz w:val="22"/>
                <w:szCs w:val="22"/>
              </w:rPr>
              <w:t>по</w:t>
            </w:r>
            <w:proofErr w:type="gramEnd"/>
            <w:r w:rsidRPr="000C3100">
              <w:rPr>
                <w:sz w:val="22"/>
                <w:szCs w:val="22"/>
              </w:rPr>
              <w:t xml:space="preserve"> </w:t>
            </w:r>
          </w:p>
          <w:p w:rsidR="007E4F5A" w:rsidRPr="000C3100" w:rsidRDefault="007E4F5A" w:rsidP="007B6125">
            <w:pPr>
              <w:rPr>
                <w:sz w:val="16"/>
                <w:szCs w:val="16"/>
              </w:rPr>
            </w:pPr>
          </w:p>
        </w:tc>
      </w:tr>
      <w:tr w:rsidR="007E4F5A" w:rsidRPr="000C3100">
        <w:trPr>
          <w:trHeight w:val="300"/>
        </w:trPr>
        <w:tc>
          <w:tcPr>
            <w:tcW w:w="535" w:type="dxa"/>
            <w:tcBorders>
              <w:top w:val="nil"/>
              <w:left w:val="nil"/>
              <w:bottom w:val="nil"/>
              <w:right w:val="nil"/>
            </w:tcBorders>
            <w:noWrap/>
          </w:tcPr>
          <w:p w:rsidR="007E4F5A" w:rsidRPr="000C3100" w:rsidRDefault="007E4F5A" w:rsidP="007B6125">
            <w:pPr>
              <w:jc w:val="center"/>
              <w:rPr>
                <w:sz w:val="18"/>
                <w:szCs w:val="18"/>
              </w:rPr>
            </w:pPr>
          </w:p>
        </w:tc>
        <w:tc>
          <w:tcPr>
            <w:tcW w:w="1693" w:type="dxa"/>
            <w:tcBorders>
              <w:top w:val="nil"/>
              <w:left w:val="nil"/>
              <w:bottom w:val="nil"/>
              <w:right w:val="nil"/>
            </w:tcBorders>
            <w:noWrap/>
          </w:tcPr>
          <w:p w:rsidR="007E4F5A" w:rsidRPr="000C3100" w:rsidRDefault="007E4F5A" w:rsidP="007B6125">
            <w:pPr>
              <w:rPr>
                <w:sz w:val="18"/>
                <w:szCs w:val="18"/>
              </w:rPr>
            </w:pPr>
          </w:p>
        </w:tc>
        <w:tc>
          <w:tcPr>
            <w:tcW w:w="2843" w:type="dxa"/>
            <w:tcBorders>
              <w:top w:val="nil"/>
              <w:left w:val="nil"/>
              <w:bottom w:val="nil"/>
              <w:right w:val="nil"/>
            </w:tcBorders>
            <w:noWrap/>
          </w:tcPr>
          <w:p w:rsidR="007E4F5A" w:rsidRPr="000C3100" w:rsidRDefault="007E4F5A" w:rsidP="007B6125">
            <w:pPr>
              <w:rPr>
                <w:sz w:val="18"/>
                <w:szCs w:val="18"/>
              </w:rPr>
            </w:pPr>
          </w:p>
        </w:tc>
        <w:tc>
          <w:tcPr>
            <w:tcW w:w="5372" w:type="dxa"/>
            <w:gridSpan w:val="5"/>
            <w:tcBorders>
              <w:top w:val="nil"/>
              <w:left w:val="nil"/>
              <w:bottom w:val="nil"/>
              <w:right w:val="nil"/>
            </w:tcBorders>
            <w:noWrap/>
          </w:tcPr>
          <w:p w:rsidR="007E4F5A" w:rsidRPr="000C3100" w:rsidRDefault="007E4F5A" w:rsidP="007B6125">
            <w:pPr>
              <w:jc w:val="center"/>
              <w:rPr>
                <w:sz w:val="22"/>
                <w:szCs w:val="22"/>
              </w:rPr>
            </w:pPr>
            <w:r w:rsidRPr="000C3100">
              <w:rPr>
                <w:i/>
                <w:iCs/>
              </w:rPr>
              <w:t>(наименование работ и затрат, наименование объекта)</w:t>
            </w:r>
          </w:p>
        </w:tc>
        <w:tc>
          <w:tcPr>
            <w:tcW w:w="783" w:type="dxa"/>
            <w:tcBorders>
              <w:top w:val="nil"/>
              <w:left w:val="nil"/>
              <w:bottom w:val="nil"/>
              <w:right w:val="nil"/>
            </w:tcBorders>
            <w:noWrap/>
          </w:tcPr>
          <w:p w:rsidR="007E4F5A" w:rsidRPr="000C3100" w:rsidRDefault="007E4F5A" w:rsidP="007B6125">
            <w:pPr>
              <w:jc w:val="right"/>
              <w:rPr>
                <w:sz w:val="16"/>
                <w:szCs w:val="16"/>
              </w:rPr>
            </w:pPr>
          </w:p>
        </w:tc>
        <w:tc>
          <w:tcPr>
            <w:tcW w:w="896" w:type="dxa"/>
            <w:tcBorders>
              <w:top w:val="nil"/>
              <w:left w:val="nil"/>
              <w:bottom w:val="nil"/>
              <w:right w:val="nil"/>
            </w:tcBorders>
            <w:noWrap/>
          </w:tcPr>
          <w:p w:rsidR="007E4F5A" w:rsidRPr="000C3100" w:rsidRDefault="007E4F5A" w:rsidP="007B6125">
            <w:pPr>
              <w:jc w:val="right"/>
              <w:rPr>
                <w:sz w:val="16"/>
                <w:szCs w:val="16"/>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r>
    </w:tbl>
    <w:p w:rsidR="007E4F5A" w:rsidRPr="000C3100" w:rsidRDefault="007E4F5A" w:rsidP="00020DA9">
      <w:pPr>
        <w:shd w:val="clear" w:color="auto" w:fill="FFFFFF"/>
        <w:tabs>
          <w:tab w:val="left" w:pos="360"/>
        </w:tabs>
        <w:jc w:val="both"/>
      </w:pPr>
    </w:p>
    <w:tbl>
      <w:tblPr>
        <w:tblW w:w="15200" w:type="dxa"/>
        <w:tblInd w:w="93" w:type="dxa"/>
        <w:tblLook w:val="00A0"/>
      </w:tblPr>
      <w:tblGrid>
        <w:gridCol w:w="486"/>
        <w:gridCol w:w="1232"/>
        <w:gridCol w:w="2080"/>
        <w:gridCol w:w="1375"/>
        <w:gridCol w:w="750"/>
        <w:gridCol w:w="811"/>
        <w:gridCol w:w="804"/>
        <w:gridCol w:w="846"/>
        <w:gridCol w:w="783"/>
        <w:gridCol w:w="881"/>
        <w:gridCol w:w="804"/>
        <w:gridCol w:w="846"/>
        <w:gridCol w:w="783"/>
        <w:gridCol w:w="699"/>
        <w:gridCol w:w="678"/>
        <w:gridCol w:w="665"/>
        <w:gridCol w:w="677"/>
      </w:tblGrid>
      <w:tr w:rsidR="007E4F5A" w:rsidRPr="000C3100">
        <w:trPr>
          <w:trHeight w:val="360"/>
        </w:trPr>
        <w:tc>
          <w:tcPr>
            <w:tcW w:w="486"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 xml:space="preserve">№ </w:t>
            </w:r>
            <w:proofErr w:type="spellStart"/>
            <w:r w:rsidRPr="000C3100">
              <w:rPr>
                <w:sz w:val="18"/>
                <w:szCs w:val="18"/>
              </w:rPr>
              <w:t>пп</w:t>
            </w:r>
            <w:proofErr w:type="spellEnd"/>
          </w:p>
        </w:tc>
        <w:tc>
          <w:tcPr>
            <w:tcW w:w="1232"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Обоснование</w:t>
            </w:r>
          </w:p>
        </w:tc>
        <w:tc>
          <w:tcPr>
            <w:tcW w:w="2080"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Наименование</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 xml:space="preserve">Ед. </w:t>
            </w:r>
            <w:proofErr w:type="spellStart"/>
            <w:r w:rsidRPr="000C3100">
              <w:rPr>
                <w:sz w:val="18"/>
                <w:szCs w:val="18"/>
              </w:rPr>
              <w:t>изм</w:t>
            </w:r>
            <w:proofErr w:type="spellEnd"/>
            <w:r w:rsidRPr="000C3100">
              <w:rPr>
                <w:sz w:val="18"/>
                <w:szCs w:val="18"/>
              </w:rPr>
              <w:t>.</w:t>
            </w:r>
          </w:p>
        </w:tc>
        <w:tc>
          <w:tcPr>
            <w:tcW w:w="750"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Кол.</w:t>
            </w:r>
          </w:p>
        </w:tc>
        <w:tc>
          <w:tcPr>
            <w:tcW w:w="3244" w:type="dxa"/>
            <w:gridSpan w:val="4"/>
            <w:tcBorders>
              <w:top w:val="single" w:sz="4" w:space="0" w:color="auto"/>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Стоимость единицы, руб.</w:t>
            </w:r>
          </w:p>
        </w:tc>
        <w:tc>
          <w:tcPr>
            <w:tcW w:w="3314" w:type="dxa"/>
            <w:gridSpan w:val="4"/>
            <w:tcBorders>
              <w:top w:val="single" w:sz="4" w:space="0" w:color="auto"/>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Общая стоимость, руб.</w:t>
            </w:r>
          </w:p>
        </w:tc>
        <w:tc>
          <w:tcPr>
            <w:tcW w:w="699"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Т/</w:t>
            </w:r>
            <w:proofErr w:type="spellStart"/>
            <w:r w:rsidRPr="000C3100">
              <w:rPr>
                <w:sz w:val="18"/>
                <w:szCs w:val="18"/>
              </w:rPr>
              <w:t>з</w:t>
            </w:r>
            <w:proofErr w:type="spellEnd"/>
            <w:r w:rsidRPr="000C3100">
              <w:rPr>
                <w:sz w:val="18"/>
                <w:szCs w:val="18"/>
              </w:rPr>
              <w:t xml:space="preserve"> </w:t>
            </w:r>
            <w:proofErr w:type="spellStart"/>
            <w:r w:rsidRPr="000C3100">
              <w:rPr>
                <w:sz w:val="18"/>
                <w:szCs w:val="18"/>
              </w:rPr>
              <w:t>осн</w:t>
            </w:r>
            <w:proofErr w:type="spellEnd"/>
            <w:r w:rsidRPr="000C3100">
              <w:rPr>
                <w:sz w:val="18"/>
                <w:szCs w:val="18"/>
              </w:rPr>
              <w:t>.</w:t>
            </w:r>
            <w:r w:rsidRPr="000C3100">
              <w:rPr>
                <w:sz w:val="18"/>
                <w:szCs w:val="18"/>
              </w:rPr>
              <w:br/>
            </w:r>
            <w:proofErr w:type="spellStart"/>
            <w:r w:rsidRPr="000C3100">
              <w:rPr>
                <w:sz w:val="18"/>
                <w:szCs w:val="18"/>
              </w:rPr>
              <w:t>раб</w:t>
            </w:r>
            <w:proofErr w:type="gramStart"/>
            <w:r w:rsidRPr="000C3100">
              <w:rPr>
                <w:sz w:val="18"/>
                <w:szCs w:val="18"/>
              </w:rPr>
              <w:t>.н</w:t>
            </w:r>
            <w:proofErr w:type="gramEnd"/>
            <w:r w:rsidRPr="000C3100">
              <w:rPr>
                <w:sz w:val="18"/>
                <w:szCs w:val="18"/>
              </w:rPr>
              <w:t>а</w:t>
            </w:r>
            <w:proofErr w:type="spellEnd"/>
            <w:r w:rsidRPr="000C3100">
              <w:rPr>
                <w:sz w:val="18"/>
                <w:szCs w:val="18"/>
              </w:rPr>
              <w:t xml:space="preserve"> ед.</w:t>
            </w:r>
          </w:p>
        </w:tc>
        <w:tc>
          <w:tcPr>
            <w:tcW w:w="678"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Т/</w:t>
            </w:r>
            <w:proofErr w:type="spellStart"/>
            <w:r w:rsidRPr="000C3100">
              <w:rPr>
                <w:sz w:val="18"/>
                <w:szCs w:val="18"/>
              </w:rPr>
              <w:t>з</w:t>
            </w:r>
            <w:proofErr w:type="spellEnd"/>
            <w:r w:rsidRPr="000C3100">
              <w:rPr>
                <w:sz w:val="18"/>
                <w:szCs w:val="18"/>
              </w:rPr>
              <w:t xml:space="preserve"> </w:t>
            </w:r>
            <w:proofErr w:type="spellStart"/>
            <w:r w:rsidRPr="000C3100">
              <w:rPr>
                <w:sz w:val="18"/>
                <w:szCs w:val="18"/>
              </w:rPr>
              <w:t>осн</w:t>
            </w:r>
            <w:proofErr w:type="spellEnd"/>
            <w:r w:rsidRPr="000C3100">
              <w:rPr>
                <w:sz w:val="18"/>
                <w:szCs w:val="18"/>
              </w:rPr>
              <w:t>.</w:t>
            </w:r>
            <w:r w:rsidRPr="000C3100">
              <w:rPr>
                <w:sz w:val="18"/>
                <w:szCs w:val="18"/>
              </w:rPr>
              <w:br/>
              <w:t>раб.</w:t>
            </w:r>
            <w:r w:rsidRPr="000C3100">
              <w:rPr>
                <w:sz w:val="18"/>
                <w:szCs w:val="18"/>
              </w:rPr>
              <w:br/>
              <w:t>Всего</w:t>
            </w: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Т/</w:t>
            </w:r>
            <w:proofErr w:type="spellStart"/>
            <w:r w:rsidRPr="000C3100">
              <w:rPr>
                <w:sz w:val="18"/>
                <w:szCs w:val="18"/>
              </w:rPr>
              <w:t>з</w:t>
            </w:r>
            <w:proofErr w:type="spellEnd"/>
            <w:r w:rsidRPr="000C3100">
              <w:rPr>
                <w:sz w:val="18"/>
                <w:szCs w:val="18"/>
              </w:rPr>
              <w:t xml:space="preserve"> мех</w:t>
            </w:r>
            <w:proofErr w:type="gramStart"/>
            <w:r w:rsidRPr="000C3100">
              <w:rPr>
                <w:sz w:val="18"/>
                <w:szCs w:val="18"/>
              </w:rPr>
              <w:t>.</w:t>
            </w:r>
            <w:proofErr w:type="gramEnd"/>
            <w:r w:rsidRPr="000C3100">
              <w:rPr>
                <w:sz w:val="18"/>
                <w:szCs w:val="18"/>
              </w:rPr>
              <w:t xml:space="preserve"> </w:t>
            </w:r>
            <w:proofErr w:type="gramStart"/>
            <w:r w:rsidRPr="000C3100">
              <w:rPr>
                <w:sz w:val="18"/>
                <w:szCs w:val="18"/>
              </w:rPr>
              <w:t>н</w:t>
            </w:r>
            <w:proofErr w:type="gramEnd"/>
            <w:r w:rsidRPr="000C3100">
              <w:rPr>
                <w:sz w:val="18"/>
                <w:szCs w:val="18"/>
              </w:rPr>
              <w:t>а ед.</w:t>
            </w:r>
          </w:p>
        </w:tc>
        <w:tc>
          <w:tcPr>
            <w:tcW w:w="677"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Т/</w:t>
            </w:r>
            <w:proofErr w:type="spellStart"/>
            <w:r w:rsidRPr="000C3100">
              <w:rPr>
                <w:sz w:val="18"/>
                <w:szCs w:val="18"/>
              </w:rPr>
              <w:t>з</w:t>
            </w:r>
            <w:proofErr w:type="spellEnd"/>
            <w:r w:rsidRPr="000C3100">
              <w:rPr>
                <w:sz w:val="18"/>
                <w:szCs w:val="18"/>
              </w:rPr>
              <w:t xml:space="preserve"> мех.</w:t>
            </w:r>
            <w:r w:rsidRPr="000C3100">
              <w:rPr>
                <w:sz w:val="18"/>
                <w:szCs w:val="18"/>
              </w:rPr>
              <w:br/>
              <w:t>Всего</w:t>
            </w:r>
          </w:p>
        </w:tc>
      </w:tr>
      <w:tr w:rsidR="007E4F5A" w:rsidRPr="000C3100">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2080"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750"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811" w:type="dxa"/>
            <w:vMerge w:val="restart"/>
            <w:tcBorders>
              <w:top w:val="nil"/>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В том числе</w:t>
            </w:r>
          </w:p>
        </w:tc>
        <w:tc>
          <w:tcPr>
            <w:tcW w:w="881" w:type="dxa"/>
            <w:vMerge w:val="restart"/>
            <w:tcBorders>
              <w:top w:val="nil"/>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В том числе</w:t>
            </w:r>
          </w:p>
        </w:tc>
        <w:tc>
          <w:tcPr>
            <w:tcW w:w="699"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678"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677"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r>
      <w:tr w:rsidR="007E4F5A" w:rsidRPr="000C3100">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2080"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750"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811" w:type="dxa"/>
            <w:vMerge/>
            <w:tcBorders>
              <w:top w:val="nil"/>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804"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proofErr w:type="spellStart"/>
            <w:r w:rsidRPr="000C3100">
              <w:rPr>
                <w:sz w:val="18"/>
                <w:szCs w:val="18"/>
              </w:rPr>
              <w:t>Осн</w:t>
            </w:r>
            <w:proofErr w:type="gramStart"/>
            <w:r w:rsidRPr="000C3100">
              <w:rPr>
                <w:sz w:val="18"/>
                <w:szCs w:val="18"/>
              </w:rPr>
              <w:t>.З</w:t>
            </w:r>
            <w:proofErr w:type="spellEnd"/>
            <w:proofErr w:type="gramEnd"/>
            <w:r w:rsidRPr="000C3100">
              <w:rPr>
                <w:sz w:val="18"/>
                <w:szCs w:val="18"/>
              </w:rPr>
              <w:t>/</w:t>
            </w:r>
            <w:proofErr w:type="spellStart"/>
            <w:r w:rsidRPr="000C3100">
              <w:rPr>
                <w:sz w:val="18"/>
                <w:szCs w:val="18"/>
              </w:rPr>
              <w:t>п</w:t>
            </w:r>
            <w:proofErr w:type="spellEnd"/>
          </w:p>
        </w:tc>
        <w:tc>
          <w:tcPr>
            <w:tcW w:w="846"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Эк</w:t>
            </w:r>
            <w:proofErr w:type="gramStart"/>
            <w:r w:rsidRPr="000C3100">
              <w:rPr>
                <w:sz w:val="18"/>
                <w:szCs w:val="18"/>
              </w:rPr>
              <w:t>.М</w:t>
            </w:r>
            <w:proofErr w:type="gramEnd"/>
            <w:r w:rsidRPr="000C3100">
              <w:rPr>
                <w:sz w:val="18"/>
                <w:szCs w:val="18"/>
              </w:rPr>
              <w:t>аш</w:t>
            </w:r>
          </w:p>
        </w:tc>
        <w:tc>
          <w:tcPr>
            <w:tcW w:w="783"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proofErr w:type="gramStart"/>
            <w:r w:rsidRPr="000C3100">
              <w:rPr>
                <w:sz w:val="18"/>
                <w:szCs w:val="18"/>
              </w:rPr>
              <w:t>З</w:t>
            </w:r>
            <w:proofErr w:type="gramEnd"/>
            <w:r w:rsidRPr="000C3100">
              <w:rPr>
                <w:sz w:val="18"/>
                <w:szCs w:val="18"/>
              </w:rPr>
              <w:t>/</w:t>
            </w:r>
            <w:proofErr w:type="spellStart"/>
            <w:r w:rsidRPr="000C3100">
              <w:rPr>
                <w:sz w:val="18"/>
                <w:szCs w:val="18"/>
              </w:rPr>
              <w:t>пМех</w:t>
            </w:r>
            <w:proofErr w:type="spellEnd"/>
          </w:p>
        </w:tc>
        <w:tc>
          <w:tcPr>
            <w:tcW w:w="881" w:type="dxa"/>
            <w:vMerge/>
            <w:tcBorders>
              <w:top w:val="nil"/>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804"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proofErr w:type="spellStart"/>
            <w:r w:rsidRPr="000C3100">
              <w:rPr>
                <w:sz w:val="18"/>
                <w:szCs w:val="18"/>
              </w:rPr>
              <w:t>Осн</w:t>
            </w:r>
            <w:proofErr w:type="gramStart"/>
            <w:r w:rsidRPr="000C3100">
              <w:rPr>
                <w:sz w:val="18"/>
                <w:szCs w:val="18"/>
              </w:rPr>
              <w:t>.З</w:t>
            </w:r>
            <w:proofErr w:type="spellEnd"/>
            <w:proofErr w:type="gramEnd"/>
            <w:r w:rsidRPr="000C3100">
              <w:rPr>
                <w:sz w:val="18"/>
                <w:szCs w:val="18"/>
              </w:rPr>
              <w:t>/</w:t>
            </w:r>
            <w:proofErr w:type="spellStart"/>
            <w:r w:rsidRPr="000C3100">
              <w:rPr>
                <w:sz w:val="18"/>
                <w:szCs w:val="18"/>
              </w:rPr>
              <w:t>п</w:t>
            </w:r>
            <w:proofErr w:type="spellEnd"/>
          </w:p>
        </w:tc>
        <w:tc>
          <w:tcPr>
            <w:tcW w:w="846"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Эк</w:t>
            </w:r>
            <w:proofErr w:type="gramStart"/>
            <w:r w:rsidRPr="000C3100">
              <w:rPr>
                <w:sz w:val="18"/>
                <w:szCs w:val="18"/>
              </w:rPr>
              <w:t>.М</w:t>
            </w:r>
            <w:proofErr w:type="gramEnd"/>
            <w:r w:rsidRPr="000C3100">
              <w:rPr>
                <w:sz w:val="18"/>
                <w:szCs w:val="18"/>
              </w:rPr>
              <w:t>аш</w:t>
            </w:r>
          </w:p>
        </w:tc>
        <w:tc>
          <w:tcPr>
            <w:tcW w:w="783"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proofErr w:type="gramStart"/>
            <w:r w:rsidRPr="000C3100">
              <w:rPr>
                <w:sz w:val="18"/>
                <w:szCs w:val="18"/>
              </w:rPr>
              <w:t>З</w:t>
            </w:r>
            <w:proofErr w:type="gramEnd"/>
            <w:r w:rsidRPr="000C3100">
              <w:rPr>
                <w:sz w:val="18"/>
                <w:szCs w:val="18"/>
              </w:rPr>
              <w:t>/</w:t>
            </w:r>
            <w:proofErr w:type="spellStart"/>
            <w:r w:rsidRPr="000C3100">
              <w:rPr>
                <w:sz w:val="18"/>
                <w:szCs w:val="18"/>
              </w:rPr>
              <w:t>пМех</w:t>
            </w:r>
            <w:proofErr w:type="spellEnd"/>
          </w:p>
        </w:tc>
        <w:tc>
          <w:tcPr>
            <w:tcW w:w="699"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678"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677"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r>
      <w:tr w:rsidR="007E4F5A" w:rsidRPr="000C3100">
        <w:trPr>
          <w:trHeight w:val="255"/>
        </w:trPr>
        <w:tc>
          <w:tcPr>
            <w:tcW w:w="486" w:type="dxa"/>
            <w:tcBorders>
              <w:top w:val="nil"/>
              <w:left w:val="single" w:sz="4" w:space="0" w:color="auto"/>
              <w:bottom w:val="single" w:sz="4" w:space="0" w:color="auto"/>
              <w:right w:val="single" w:sz="4" w:space="0" w:color="auto"/>
            </w:tcBorders>
            <w:noWrap/>
          </w:tcPr>
          <w:p w:rsidR="007E4F5A" w:rsidRPr="000C3100" w:rsidRDefault="007E4F5A" w:rsidP="007B6125">
            <w:pPr>
              <w:jc w:val="center"/>
              <w:rPr>
                <w:sz w:val="18"/>
                <w:szCs w:val="18"/>
              </w:rPr>
            </w:pPr>
            <w:r w:rsidRPr="000C3100">
              <w:rPr>
                <w:sz w:val="18"/>
                <w:szCs w:val="18"/>
              </w:rPr>
              <w:t>1</w:t>
            </w:r>
          </w:p>
        </w:tc>
        <w:tc>
          <w:tcPr>
            <w:tcW w:w="1232"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2</w:t>
            </w:r>
          </w:p>
        </w:tc>
        <w:tc>
          <w:tcPr>
            <w:tcW w:w="2080"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3</w:t>
            </w:r>
          </w:p>
        </w:tc>
        <w:tc>
          <w:tcPr>
            <w:tcW w:w="1375"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4</w:t>
            </w:r>
          </w:p>
        </w:tc>
        <w:tc>
          <w:tcPr>
            <w:tcW w:w="750" w:type="dxa"/>
            <w:tcBorders>
              <w:top w:val="nil"/>
              <w:left w:val="nil"/>
              <w:bottom w:val="single" w:sz="4" w:space="0" w:color="auto"/>
              <w:right w:val="single" w:sz="4" w:space="0" w:color="auto"/>
            </w:tcBorders>
            <w:noWrap/>
          </w:tcPr>
          <w:p w:rsidR="007E4F5A" w:rsidRPr="000C3100" w:rsidRDefault="007E4F5A" w:rsidP="007B6125">
            <w:pPr>
              <w:jc w:val="center"/>
              <w:rPr>
                <w:sz w:val="18"/>
                <w:szCs w:val="18"/>
              </w:rPr>
            </w:pPr>
            <w:r w:rsidRPr="000C3100">
              <w:rPr>
                <w:sz w:val="18"/>
                <w:szCs w:val="18"/>
              </w:rPr>
              <w:t>5</w:t>
            </w:r>
          </w:p>
        </w:tc>
        <w:tc>
          <w:tcPr>
            <w:tcW w:w="811"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6</w:t>
            </w:r>
          </w:p>
        </w:tc>
        <w:tc>
          <w:tcPr>
            <w:tcW w:w="804"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7</w:t>
            </w:r>
          </w:p>
        </w:tc>
        <w:tc>
          <w:tcPr>
            <w:tcW w:w="846"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8</w:t>
            </w:r>
          </w:p>
        </w:tc>
        <w:tc>
          <w:tcPr>
            <w:tcW w:w="783"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9</w:t>
            </w:r>
          </w:p>
        </w:tc>
        <w:tc>
          <w:tcPr>
            <w:tcW w:w="881"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10</w:t>
            </w:r>
          </w:p>
        </w:tc>
        <w:tc>
          <w:tcPr>
            <w:tcW w:w="804"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11</w:t>
            </w:r>
          </w:p>
        </w:tc>
        <w:tc>
          <w:tcPr>
            <w:tcW w:w="846"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12</w:t>
            </w:r>
          </w:p>
        </w:tc>
        <w:tc>
          <w:tcPr>
            <w:tcW w:w="783"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13</w:t>
            </w:r>
          </w:p>
        </w:tc>
        <w:tc>
          <w:tcPr>
            <w:tcW w:w="699"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14</w:t>
            </w:r>
          </w:p>
        </w:tc>
        <w:tc>
          <w:tcPr>
            <w:tcW w:w="678"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15</w:t>
            </w:r>
          </w:p>
        </w:tc>
        <w:tc>
          <w:tcPr>
            <w:tcW w:w="665"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16</w:t>
            </w:r>
          </w:p>
        </w:tc>
        <w:tc>
          <w:tcPr>
            <w:tcW w:w="677"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17</w:t>
            </w:r>
          </w:p>
        </w:tc>
      </w:tr>
    </w:tbl>
    <w:p w:rsidR="007E4F5A" w:rsidRPr="000C3100" w:rsidRDefault="007E4F5A" w:rsidP="00020DA9">
      <w:pPr>
        <w:spacing w:line="240" w:lineRule="atLeast"/>
        <w:ind w:right="4"/>
      </w:pPr>
    </w:p>
    <w:p w:rsidR="007E4F5A" w:rsidRPr="000C3100" w:rsidRDefault="007E4F5A" w:rsidP="00020DA9">
      <w:pPr>
        <w:spacing w:line="240" w:lineRule="atLeast"/>
        <w:ind w:right="4"/>
      </w:pPr>
    </w:p>
    <w:p w:rsidR="007E4F5A" w:rsidRPr="000C3100" w:rsidRDefault="007E4F5A" w:rsidP="00020DA9">
      <w:pPr>
        <w:spacing w:line="240" w:lineRule="atLeast"/>
        <w:ind w:right="4"/>
      </w:pPr>
      <w:r w:rsidRPr="000C3100">
        <w:t>Составил:</w:t>
      </w:r>
    </w:p>
    <w:p w:rsidR="007E4F5A" w:rsidRPr="000C3100" w:rsidRDefault="007E4F5A" w:rsidP="00020DA9">
      <w:pPr>
        <w:spacing w:line="240" w:lineRule="atLeast"/>
        <w:ind w:right="4"/>
      </w:pPr>
      <w:r w:rsidRPr="000C3100">
        <w:t>Проверил:</w:t>
      </w:r>
    </w:p>
    <w:p w:rsidR="007E4F5A" w:rsidRPr="000C3100" w:rsidRDefault="007E4F5A" w:rsidP="00566B9A">
      <w:pPr>
        <w:pStyle w:val="af8"/>
        <w:spacing w:line="360" w:lineRule="auto"/>
        <w:jc w:val="right"/>
        <w:rPr>
          <w:i/>
          <w:caps w:val="0"/>
        </w:rPr>
      </w:pPr>
    </w:p>
    <w:p w:rsidR="007E4F5A" w:rsidRPr="000C3100" w:rsidRDefault="007E4F5A" w:rsidP="00566B9A">
      <w:pPr>
        <w:pStyle w:val="af8"/>
        <w:spacing w:line="360" w:lineRule="auto"/>
        <w:jc w:val="right"/>
        <w:rPr>
          <w:i/>
          <w:caps w:val="0"/>
        </w:rPr>
      </w:pPr>
    </w:p>
    <w:p w:rsidR="007E4F5A" w:rsidRPr="000C3100" w:rsidRDefault="007E4F5A" w:rsidP="00020DA9">
      <w:pPr>
        <w:jc w:val="center"/>
        <w:rPr>
          <w:b/>
          <w:sz w:val="28"/>
          <w:szCs w:val="28"/>
        </w:rPr>
        <w:sectPr w:rsidR="007E4F5A" w:rsidRPr="000C3100" w:rsidSect="00020DA9">
          <w:pgSz w:w="16834" w:h="11904" w:orient="landscape"/>
          <w:pgMar w:top="1418" w:right="1134" w:bottom="851" w:left="1134" w:header="720" w:footer="720" w:gutter="0"/>
          <w:cols w:space="720"/>
          <w:noEndnote/>
        </w:sectPr>
      </w:pPr>
      <w:bookmarkStart w:id="5" w:name="OLE_LINK1"/>
    </w:p>
    <w:p w:rsidR="006311EF" w:rsidRPr="00793F7A" w:rsidRDefault="006311EF" w:rsidP="00773281">
      <w:pPr>
        <w:suppressAutoHyphens/>
        <w:ind w:right="-3"/>
        <w:jc w:val="right"/>
        <w:rPr>
          <w:b/>
          <w:lang w:eastAsia="ar-SA"/>
        </w:rPr>
      </w:pPr>
      <w:r w:rsidRPr="00793F7A">
        <w:rPr>
          <w:b/>
          <w:lang w:eastAsia="ar-SA"/>
        </w:rPr>
        <w:lastRenderedPageBreak/>
        <w:t>Приложение № 5</w:t>
      </w:r>
    </w:p>
    <w:p w:rsidR="006311EF" w:rsidRPr="00793F7A" w:rsidRDefault="006311EF" w:rsidP="006311EF">
      <w:pPr>
        <w:suppressAutoHyphens/>
        <w:ind w:right="-3"/>
        <w:jc w:val="right"/>
        <w:rPr>
          <w:b/>
          <w:lang w:eastAsia="ar-SA"/>
        </w:rPr>
      </w:pPr>
      <w:r w:rsidRPr="00793F7A">
        <w:rPr>
          <w:b/>
          <w:lang w:eastAsia="ar-SA"/>
        </w:rPr>
        <w:t xml:space="preserve">  к Договору № ______ от «____» ______________ 2016 г.</w:t>
      </w:r>
    </w:p>
    <w:p w:rsidR="006311EF" w:rsidRPr="00793F7A" w:rsidRDefault="006311EF" w:rsidP="006311EF">
      <w:pPr>
        <w:suppressAutoHyphens/>
        <w:ind w:right="-3"/>
        <w:jc w:val="right"/>
        <w:rPr>
          <w:lang w:eastAsia="ar-SA"/>
        </w:rPr>
      </w:pPr>
    </w:p>
    <w:tbl>
      <w:tblPr>
        <w:tblW w:w="30639" w:type="dxa"/>
        <w:tblInd w:w="-318" w:type="dxa"/>
        <w:tblLook w:val="04A0"/>
      </w:tblPr>
      <w:tblGrid>
        <w:gridCol w:w="523"/>
        <w:gridCol w:w="4898"/>
        <w:gridCol w:w="1984"/>
        <w:gridCol w:w="2552"/>
        <w:gridCol w:w="384"/>
        <w:gridCol w:w="1600"/>
        <w:gridCol w:w="621"/>
        <w:gridCol w:w="16477"/>
        <w:gridCol w:w="1600"/>
      </w:tblGrid>
      <w:tr w:rsidR="006311EF" w:rsidRPr="00793F7A" w:rsidTr="002E73E4">
        <w:trPr>
          <w:gridAfter w:val="3"/>
          <w:wAfter w:w="18698" w:type="dxa"/>
          <w:trHeight w:val="88"/>
        </w:trPr>
        <w:tc>
          <w:tcPr>
            <w:tcW w:w="523" w:type="dxa"/>
            <w:tcBorders>
              <w:top w:val="nil"/>
              <w:left w:val="nil"/>
              <w:bottom w:val="nil"/>
              <w:right w:val="nil"/>
            </w:tcBorders>
            <w:shd w:val="clear" w:color="auto" w:fill="auto"/>
            <w:noWrap/>
            <w:vAlign w:val="bottom"/>
            <w:hideMark/>
          </w:tcPr>
          <w:p w:rsidR="006311EF" w:rsidRPr="00793F7A" w:rsidRDefault="006311EF" w:rsidP="002E73E4">
            <w:pPr>
              <w:rPr>
                <w:sz w:val="20"/>
                <w:szCs w:val="20"/>
              </w:rPr>
            </w:pPr>
          </w:p>
        </w:tc>
        <w:tc>
          <w:tcPr>
            <w:tcW w:w="4898" w:type="dxa"/>
            <w:tcBorders>
              <w:top w:val="nil"/>
              <w:left w:val="nil"/>
              <w:bottom w:val="nil"/>
              <w:right w:val="nil"/>
            </w:tcBorders>
            <w:shd w:val="clear" w:color="auto" w:fill="auto"/>
            <w:noWrap/>
            <w:vAlign w:val="bottom"/>
          </w:tcPr>
          <w:p w:rsidR="006311EF" w:rsidRPr="00793F7A" w:rsidRDefault="006311EF" w:rsidP="002E73E4">
            <w:pPr>
              <w:jc w:val="right"/>
              <w:rPr>
                <w:b/>
                <w:bCs/>
                <w:sz w:val="20"/>
                <w:szCs w:val="20"/>
              </w:rPr>
            </w:pPr>
          </w:p>
        </w:tc>
        <w:tc>
          <w:tcPr>
            <w:tcW w:w="1984" w:type="dxa"/>
            <w:tcBorders>
              <w:top w:val="nil"/>
              <w:left w:val="nil"/>
              <w:bottom w:val="nil"/>
              <w:right w:val="nil"/>
            </w:tcBorders>
            <w:shd w:val="clear" w:color="auto" w:fill="auto"/>
            <w:noWrap/>
            <w:vAlign w:val="bottom"/>
          </w:tcPr>
          <w:p w:rsidR="006311EF" w:rsidRPr="00793F7A" w:rsidRDefault="006311EF" w:rsidP="002E73E4">
            <w:pPr>
              <w:rPr>
                <w:sz w:val="20"/>
                <w:szCs w:val="20"/>
              </w:rPr>
            </w:pPr>
          </w:p>
        </w:tc>
        <w:tc>
          <w:tcPr>
            <w:tcW w:w="4536" w:type="dxa"/>
            <w:gridSpan w:val="3"/>
            <w:tcBorders>
              <w:top w:val="nil"/>
              <w:left w:val="nil"/>
              <w:bottom w:val="nil"/>
              <w:right w:val="nil"/>
            </w:tcBorders>
            <w:shd w:val="clear" w:color="auto" w:fill="auto"/>
            <w:noWrap/>
            <w:vAlign w:val="bottom"/>
          </w:tcPr>
          <w:p w:rsidR="006311EF" w:rsidRPr="00793F7A" w:rsidRDefault="006311EF" w:rsidP="002E73E4">
            <w:pPr>
              <w:rPr>
                <w:sz w:val="20"/>
                <w:szCs w:val="20"/>
              </w:rPr>
            </w:pPr>
          </w:p>
        </w:tc>
      </w:tr>
      <w:tr w:rsidR="006311EF" w:rsidRPr="00793F7A" w:rsidTr="002E73E4">
        <w:trPr>
          <w:gridAfter w:val="3"/>
          <w:wAfter w:w="18698" w:type="dxa"/>
          <w:trHeight w:val="315"/>
        </w:trPr>
        <w:tc>
          <w:tcPr>
            <w:tcW w:w="523" w:type="dxa"/>
            <w:tcBorders>
              <w:top w:val="nil"/>
              <w:left w:val="nil"/>
              <w:bottom w:val="nil"/>
              <w:right w:val="nil"/>
            </w:tcBorders>
            <w:shd w:val="clear" w:color="auto" w:fill="auto"/>
            <w:noWrap/>
            <w:vAlign w:val="bottom"/>
            <w:hideMark/>
          </w:tcPr>
          <w:p w:rsidR="006311EF" w:rsidRPr="00793F7A" w:rsidRDefault="006311EF" w:rsidP="002E73E4">
            <w:pPr>
              <w:jc w:val="center"/>
              <w:rPr>
                <w:sz w:val="20"/>
                <w:szCs w:val="20"/>
              </w:rPr>
            </w:pPr>
          </w:p>
        </w:tc>
        <w:tc>
          <w:tcPr>
            <w:tcW w:w="4898" w:type="dxa"/>
            <w:tcBorders>
              <w:top w:val="nil"/>
              <w:left w:val="nil"/>
              <w:bottom w:val="nil"/>
              <w:right w:val="nil"/>
            </w:tcBorders>
            <w:shd w:val="clear" w:color="auto" w:fill="auto"/>
            <w:noWrap/>
            <w:vAlign w:val="bottom"/>
            <w:hideMark/>
          </w:tcPr>
          <w:p w:rsidR="006311EF" w:rsidRPr="00793F7A" w:rsidRDefault="006311EF" w:rsidP="002E73E4">
            <w:pPr>
              <w:jc w:val="both"/>
              <w:rPr>
                <w:b/>
                <w:bCs/>
              </w:rPr>
            </w:pPr>
            <w:r w:rsidRPr="00793F7A">
              <w:rPr>
                <w:b/>
                <w:bCs/>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6311EF" w:rsidRPr="00793F7A" w:rsidRDefault="006311EF" w:rsidP="002E73E4"/>
        </w:tc>
        <w:tc>
          <w:tcPr>
            <w:tcW w:w="4536" w:type="dxa"/>
            <w:gridSpan w:val="3"/>
            <w:tcBorders>
              <w:top w:val="nil"/>
              <w:left w:val="nil"/>
              <w:bottom w:val="nil"/>
              <w:right w:val="nil"/>
            </w:tcBorders>
            <w:shd w:val="clear" w:color="auto" w:fill="auto"/>
            <w:noWrap/>
            <w:vAlign w:val="bottom"/>
            <w:hideMark/>
          </w:tcPr>
          <w:p w:rsidR="006311EF" w:rsidRPr="00793F7A" w:rsidRDefault="006311EF" w:rsidP="002E73E4"/>
        </w:tc>
      </w:tr>
      <w:tr w:rsidR="006311EF" w:rsidRPr="00793F7A" w:rsidTr="002E73E4">
        <w:trPr>
          <w:gridAfter w:val="3"/>
          <w:wAfter w:w="18698" w:type="dxa"/>
          <w:trHeight w:val="315"/>
        </w:trPr>
        <w:tc>
          <w:tcPr>
            <w:tcW w:w="523" w:type="dxa"/>
            <w:tcBorders>
              <w:top w:val="nil"/>
              <w:left w:val="nil"/>
              <w:bottom w:val="nil"/>
              <w:right w:val="nil"/>
            </w:tcBorders>
            <w:shd w:val="clear" w:color="auto" w:fill="auto"/>
            <w:noWrap/>
            <w:vAlign w:val="bottom"/>
            <w:hideMark/>
          </w:tcPr>
          <w:p w:rsidR="006311EF" w:rsidRPr="00793F7A" w:rsidRDefault="006311EF" w:rsidP="002E73E4">
            <w:pPr>
              <w:jc w:val="center"/>
              <w:rPr>
                <w:sz w:val="20"/>
                <w:szCs w:val="20"/>
              </w:rPr>
            </w:pPr>
          </w:p>
        </w:tc>
        <w:tc>
          <w:tcPr>
            <w:tcW w:w="4898" w:type="dxa"/>
            <w:tcBorders>
              <w:top w:val="nil"/>
              <w:left w:val="nil"/>
              <w:bottom w:val="nil"/>
              <w:right w:val="nil"/>
            </w:tcBorders>
            <w:shd w:val="clear" w:color="auto" w:fill="auto"/>
            <w:noWrap/>
            <w:vAlign w:val="bottom"/>
            <w:hideMark/>
          </w:tcPr>
          <w:p w:rsidR="006311EF" w:rsidRPr="00793F7A" w:rsidRDefault="006311EF" w:rsidP="002E73E4">
            <w:pPr>
              <w:jc w:val="right"/>
              <w:rPr>
                <w:b/>
                <w:bCs/>
              </w:rPr>
            </w:pPr>
          </w:p>
        </w:tc>
        <w:tc>
          <w:tcPr>
            <w:tcW w:w="1984" w:type="dxa"/>
            <w:tcBorders>
              <w:top w:val="nil"/>
              <w:left w:val="nil"/>
              <w:bottom w:val="nil"/>
              <w:right w:val="nil"/>
            </w:tcBorders>
            <w:shd w:val="clear" w:color="auto" w:fill="auto"/>
            <w:noWrap/>
            <w:vAlign w:val="bottom"/>
            <w:hideMark/>
          </w:tcPr>
          <w:p w:rsidR="006311EF" w:rsidRPr="00793F7A" w:rsidRDefault="006311EF" w:rsidP="002E73E4"/>
        </w:tc>
        <w:tc>
          <w:tcPr>
            <w:tcW w:w="4536" w:type="dxa"/>
            <w:gridSpan w:val="3"/>
            <w:tcBorders>
              <w:top w:val="nil"/>
              <w:left w:val="nil"/>
              <w:bottom w:val="nil"/>
              <w:right w:val="nil"/>
            </w:tcBorders>
            <w:shd w:val="clear" w:color="auto" w:fill="auto"/>
            <w:noWrap/>
            <w:vAlign w:val="bottom"/>
            <w:hideMark/>
          </w:tcPr>
          <w:p w:rsidR="006311EF" w:rsidRPr="00793F7A" w:rsidRDefault="006311EF" w:rsidP="002E73E4"/>
        </w:tc>
      </w:tr>
      <w:tr w:rsidR="006311EF" w:rsidRPr="00793F7A" w:rsidTr="002E73E4">
        <w:trPr>
          <w:gridAfter w:val="3"/>
          <w:wAfter w:w="18698" w:type="dxa"/>
          <w:trHeight w:val="255"/>
        </w:trPr>
        <w:tc>
          <w:tcPr>
            <w:tcW w:w="523" w:type="dxa"/>
            <w:tcBorders>
              <w:top w:val="nil"/>
              <w:left w:val="nil"/>
              <w:bottom w:val="nil"/>
              <w:right w:val="nil"/>
            </w:tcBorders>
            <w:shd w:val="clear" w:color="auto" w:fill="auto"/>
            <w:noWrap/>
            <w:vAlign w:val="bottom"/>
            <w:hideMark/>
          </w:tcPr>
          <w:p w:rsidR="006311EF" w:rsidRPr="00793F7A" w:rsidRDefault="006311EF" w:rsidP="002E73E4">
            <w:pPr>
              <w:jc w:val="center"/>
              <w:rPr>
                <w:sz w:val="20"/>
                <w:szCs w:val="20"/>
              </w:rPr>
            </w:pPr>
          </w:p>
        </w:tc>
        <w:tc>
          <w:tcPr>
            <w:tcW w:w="4898" w:type="dxa"/>
            <w:tcBorders>
              <w:top w:val="nil"/>
              <w:left w:val="nil"/>
              <w:bottom w:val="nil"/>
              <w:right w:val="nil"/>
            </w:tcBorders>
            <w:shd w:val="clear" w:color="auto" w:fill="auto"/>
            <w:noWrap/>
            <w:vAlign w:val="bottom"/>
            <w:hideMark/>
          </w:tcPr>
          <w:p w:rsidR="006311EF" w:rsidRPr="00793F7A" w:rsidRDefault="006311EF" w:rsidP="002E73E4"/>
        </w:tc>
        <w:tc>
          <w:tcPr>
            <w:tcW w:w="1984" w:type="dxa"/>
            <w:tcBorders>
              <w:top w:val="nil"/>
              <w:left w:val="nil"/>
              <w:bottom w:val="nil"/>
              <w:right w:val="nil"/>
            </w:tcBorders>
            <w:shd w:val="clear" w:color="auto" w:fill="auto"/>
            <w:noWrap/>
            <w:vAlign w:val="bottom"/>
            <w:hideMark/>
          </w:tcPr>
          <w:p w:rsidR="006311EF" w:rsidRPr="00793F7A" w:rsidRDefault="006311EF" w:rsidP="002E73E4"/>
        </w:tc>
        <w:tc>
          <w:tcPr>
            <w:tcW w:w="4536" w:type="dxa"/>
            <w:gridSpan w:val="3"/>
            <w:tcBorders>
              <w:top w:val="nil"/>
              <w:left w:val="nil"/>
              <w:bottom w:val="nil"/>
              <w:right w:val="nil"/>
            </w:tcBorders>
            <w:shd w:val="clear" w:color="auto" w:fill="auto"/>
            <w:noWrap/>
            <w:vAlign w:val="bottom"/>
            <w:hideMark/>
          </w:tcPr>
          <w:p w:rsidR="006311EF" w:rsidRPr="00793F7A" w:rsidRDefault="006311EF" w:rsidP="002E73E4"/>
        </w:tc>
      </w:tr>
      <w:tr w:rsidR="006311EF" w:rsidRPr="00793F7A" w:rsidTr="002E73E4">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6311EF" w:rsidRPr="00793F7A" w:rsidRDefault="006311EF" w:rsidP="002E73E4">
            <w:pPr>
              <w:jc w:val="center"/>
              <w:rPr>
                <w:b/>
                <w:bCs/>
                <w:sz w:val="20"/>
                <w:szCs w:val="20"/>
              </w:rPr>
            </w:pPr>
            <w:r w:rsidRPr="00793F7A">
              <w:rPr>
                <w:b/>
                <w:bCs/>
                <w:sz w:val="20"/>
                <w:szCs w:val="20"/>
              </w:rPr>
              <w:t>Ид.</w:t>
            </w:r>
          </w:p>
        </w:tc>
        <w:tc>
          <w:tcPr>
            <w:tcW w:w="4898" w:type="dxa"/>
            <w:tcBorders>
              <w:top w:val="single" w:sz="4" w:space="0" w:color="auto"/>
              <w:left w:val="nil"/>
              <w:bottom w:val="single" w:sz="4" w:space="0" w:color="auto"/>
              <w:right w:val="single" w:sz="4" w:space="0" w:color="auto"/>
            </w:tcBorders>
            <w:shd w:val="clear" w:color="auto" w:fill="auto"/>
            <w:noWrap/>
            <w:hideMark/>
          </w:tcPr>
          <w:p w:rsidR="006311EF" w:rsidRPr="00793F7A" w:rsidRDefault="006311EF" w:rsidP="002E73E4">
            <w:pPr>
              <w:jc w:val="center"/>
              <w:rPr>
                <w:b/>
                <w:bCs/>
              </w:rPr>
            </w:pPr>
            <w:r w:rsidRPr="00793F7A">
              <w:rPr>
                <w:b/>
                <w:bCs/>
              </w:rPr>
              <w:t xml:space="preserve">Название объекта </w:t>
            </w:r>
          </w:p>
          <w:p w:rsidR="006311EF" w:rsidRPr="00793F7A" w:rsidRDefault="006311EF" w:rsidP="002E73E4">
            <w:pPr>
              <w:jc w:val="center"/>
              <w:rPr>
                <w:b/>
                <w:bCs/>
              </w:rPr>
            </w:pPr>
          </w:p>
        </w:tc>
        <w:tc>
          <w:tcPr>
            <w:tcW w:w="4536" w:type="dxa"/>
            <w:gridSpan w:val="2"/>
            <w:vMerge w:val="restart"/>
            <w:tcBorders>
              <w:top w:val="single" w:sz="4" w:space="0" w:color="auto"/>
              <w:left w:val="nil"/>
              <w:right w:val="single" w:sz="4" w:space="0" w:color="auto"/>
            </w:tcBorders>
            <w:shd w:val="clear" w:color="auto" w:fill="auto"/>
            <w:noWrap/>
            <w:hideMark/>
          </w:tcPr>
          <w:p w:rsidR="006311EF" w:rsidRPr="00793F7A" w:rsidRDefault="006311EF" w:rsidP="002E73E4">
            <w:pPr>
              <w:jc w:val="center"/>
              <w:rPr>
                <w:b/>
                <w:bCs/>
              </w:rPr>
            </w:pPr>
            <w:r w:rsidRPr="00793F7A">
              <w:rPr>
                <w:b/>
                <w:bCs/>
              </w:rPr>
              <w:t xml:space="preserve">Окончание работ </w:t>
            </w:r>
          </w:p>
          <w:p w:rsidR="006311EF" w:rsidRPr="00793F7A" w:rsidRDefault="006311EF" w:rsidP="002E73E4">
            <w:pPr>
              <w:jc w:val="center"/>
              <w:rPr>
                <w:b/>
                <w:bCs/>
              </w:rPr>
            </w:pPr>
            <w:r w:rsidRPr="00793F7A">
              <w:rPr>
                <w:b/>
                <w:bCs/>
              </w:rPr>
              <w:t>(акт приёмочной комиссии должен быть подписан не позднее указанной даты)</w:t>
            </w:r>
          </w:p>
        </w:tc>
      </w:tr>
      <w:tr w:rsidR="006311EF" w:rsidRPr="00793F7A" w:rsidTr="002E73E4">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6311EF" w:rsidRPr="00793F7A" w:rsidRDefault="006311EF" w:rsidP="002E73E4">
            <w:pPr>
              <w:jc w:val="center"/>
              <w:rPr>
                <w:b/>
                <w:bCs/>
                <w:sz w:val="20"/>
                <w:szCs w:val="20"/>
              </w:rPr>
            </w:pPr>
          </w:p>
        </w:tc>
        <w:tc>
          <w:tcPr>
            <w:tcW w:w="4898" w:type="dxa"/>
            <w:tcBorders>
              <w:top w:val="single" w:sz="4" w:space="0" w:color="auto"/>
              <w:left w:val="nil"/>
              <w:bottom w:val="single" w:sz="4" w:space="0" w:color="auto"/>
              <w:right w:val="single" w:sz="4" w:space="0" w:color="auto"/>
            </w:tcBorders>
            <w:shd w:val="clear" w:color="auto" w:fill="auto"/>
            <w:noWrap/>
          </w:tcPr>
          <w:p w:rsidR="006311EF" w:rsidRPr="00793F7A" w:rsidRDefault="006311EF" w:rsidP="002E73E4">
            <w:pPr>
              <w:jc w:val="center"/>
              <w:rPr>
                <w:b/>
                <w:bCs/>
              </w:rPr>
            </w:pPr>
            <w:r w:rsidRPr="00793F7A">
              <w:rPr>
                <w:b/>
                <w:bCs/>
              </w:rPr>
              <w:t>Адрес: ________________</w:t>
            </w:r>
          </w:p>
        </w:tc>
        <w:tc>
          <w:tcPr>
            <w:tcW w:w="4536" w:type="dxa"/>
            <w:gridSpan w:val="2"/>
            <w:vMerge/>
            <w:tcBorders>
              <w:left w:val="nil"/>
              <w:bottom w:val="single" w:sz="4" w:space="0" w:color="auto"/>
              <w:right w:val="single" w:sz="4" w:space="0" w:color="auto"/>
            </w:tcBorders>
            <w:shd w:val="clear" w:color="auto" w:fill="auto"/>
            <w:noWrap/>
          </w:tcPr>
          <w:p w:rsidR="006311EF" w:rsidRPr="00793F7A" w:rsidRDefault="006311EF" w:rsidP="002E73E4">
            <w:pPr>
              <w:jc w:val="center"/>
              <w:rPr>
                <w:b/>
                <w:bCs/>
              </w:rPr>
            </w:pPr>
          </w:p>
        </w:tc>
      </w:tr>
      <w:tr w:rsidR="006311EF" w:rsidRPr="00793F7A" w:rsidTr="002E73E4">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6311EF" w:rsidRPr="00793F7A" w:rsidRDefault="006311EF" w:rsidP="002E73E4">
            <w:pPr>
              <w:rPr>
                <w:lang w:val="en-US"/>
              </w:rPr>
            </w:pPr>
            <w:r w:rsidRPr="00793F7A">
              <w:rPr>
                <w:lang w:val="en-US"/>
              </w:rPr>
              <w:t>1</w:t>
            </w:r>
          </w:p>
        </w:tc>
        <w:tc>
          <w:tcPr>
            <w:tcW w:w="4898" w:type="dxa"/>
            <w:tcBorders>
              <w:top w:val="nil"/>
              <w:left w:val="nil"/>
              <w:bottom w:val="single" w:sz="4" w:space="0" w:color="auto"/>
              <w:right w:val="single" w:sz="4" w:space="0" w:color="auto"/>
            </w:tcBorders>
            <w:shd w:val="clear" w:color="auto" w:fill="auto"/>
            <w:vAlign w:val="bottom"/>
          </w:tcPr>
          <w:p w:rsidR="006311EF" w:rsidRPr="00793F7A" w:rsidRDefault="006311EF" w:rsidP="002E73E4">
            <w:pPr>
              <w:rPr>
                <w:b/>
                <w:bCs/>
              </w:rPr>
            </w:pPr>
          </w:p>
        </w:tc>
        <w:tc>
          <w:tcPr>
            <w:tcW w:w="4536" w:type="dxa"/>
            <w:gridSpan w:val="2"/>
            <w:tcBorders>
              <w:top w:val="nil"/>
              <w:left w:val="nil"/>
              <w:bottom w:val="single" w:sz="4" w:space="0" w:color="auto"/>
              <w:right w:val="single" w:sz="4" w:space="0" w:color="auto"/>
            </w:tcBorders>
            <w:shd w:val="clear" w:color="auto" w:fill="auto"/>
            <w:noWrap/>
          </w:tcPr>
          <w:p w:rsidR="006311EF" w:rsidRPr="00793F7A" w:rsidRDefault="006311EF" w:rsidP="002E73E4"/>
        </w:tc>
      </w:tr>
      <w:tr w:rsidR="006311EF" w:rsidRPr="00793F7A" w:rsidTr="002E73E4">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6311EF" w:rsidRPr="00793F7A" w:rsidRDefault="006311EF" w:rsidP="002E73E4">
            <w:r w:rsidRPr="00793F7A">
              <w:t>2</w:t>
            </w:r>
          </w:p>
        </w:tc>
        <w:tc>
          <w:tcPr>
            <w:tcW w:w="4898" w:type="dxa"/>
            <w:tcBorders>
              <w:top w:val="single" w:sz="4" w:space="0" w:color="auto"/>
              <w:left w:val="nil"/>
              <w:bottom w:val="single" w:sz="4" w:space="0" w:color="auto"/>
              <w:right w:val="single" w:sz="4" w:space="0" w:color="auto"/>
            </w:tcBorders>
            <w:shd w:val="clear" w:color="auto" w:fill="auto"/>
            <w:vAlign w:val="bottom"/>
          </w:tcPr>
          <w:p w:rsidR="006311EF" w:rsidRPr="00793F7A" w:rsidRDefault="006311EF" w:rsidP="002E73E4">
            <w:pPr>
              <w:suppressAutoHyphens/>
            </w:pPr>
          </w:p>
        </w:tc>
        <w:tc>
          <w:tcPr>
            <w:tcW w:w="4536" w:type="dxa"/>
            <w:gridSpan w:val="2"/>
            <w:tcBorders>
              <w:top w:val="single" w:sz="4" w:space="0" w:color="auto"/>
              <w:left w:val="nil"/>
              <w:bottom w:val="single" w:sz="4" w:space="0" w:color="auto"/>
              <w:right w:val="single" w:sz="4" w:space="0" w:color="auto"/>
            </w:tcBorders>
            <w:shd w:val="clear" w:color="auto" w:fill="auto"/>
            <w:noWrap/>
          </w:tcPr>
          <w:p w:rsidR="006311EF" w:rsidRPr="00793F7A" w:rsidRDefault="006311EF" w:rsidP="002E73E4"/>
        </w:tc>
      </w:tr>
      <w:tr w:rsidR="006311EF" w:rsidRPr="00793F7A" w:rsidTr="002E73E4">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6311EF" w:rsidRPr="00793F7A" w:rsidRDefault="006311EF" w:rsidP="002E73E4">
            <w:r w:rsidRPr="00793F7A">
              <w:t>3</w:t>
            </w:r>
          </w:p>
        </w:tc>
        <w:tc>
          <w:tcPr>
            <w:tcW w:w="4898" w:type="dxa"/>
            <w:tcBorders>
              <w:top w:val="single" w:sz="4" w:space="0" w:color="auto"/>
              <w:left w:val="nil"/>
              <w:bottom w:val="single" w:sz="4" w:space="0" w:color="auto"/>
              <w:right w:val="single" w:sz="4" w:space="0" w:color="auto"/>
            </w:tcBorders>
            <w:shd w:val="clear" w:color="auto" w:fill="auto"/>
            <w:vAlign w:val="bottom"/>
          </w:tcPr>
          <w:p w:rsidR="006311EF" w:rsidRPr="00793F7A" w:rsidRDefault="006311EF" w:rsidP="002E73E4">
            <w:pPr>
              <w:suppressAutoHyphens/>
            </w:pPr>
          </w:p>
        </w:tc>
        <w:tc>
          <w:tcPr>
            <w:tcW w:w="4536" w:type="dxa"/>
            <w:gridSpan w:val="2"/>
            <w:tcBorders>
              <w:top w:val="single" w:sz="4" w:space="0" w:color="auto"/>
              <w:left w:val="nil"/>
              <w:bottom w:val="single" w:sz="4" w:space="0" w:color="auto"/>
              <w:right w:val="single" w:sz="4" w:space="0" w:color="auto"/>
            </w:tcBorders>
            <w:shd w:val="clear" w:color="auto" w:fill="auto"/>
            <w:noWrap/>
          </w:tcPr>
          <w:p w:rsidR="006311EF" w:rsidRPr="00793F7A" w:rsidRDefault="006311EF" w:rsidP="002E73E4"/>
        </w:tc>
      </w:tr>
      <w:tr w:rsidR="006311EF" w:rsidRPr="00793F7A" w:rsidTr="002E73E4">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6311EF" w:rsidRPr="00793F7A" w:rsidRDefault="006311EF" w:rsidP="002E73E4">
            <w:r w:rsidRPr="00793F7A">
              <w:t>4</w:t>
            </w:r>
          </w:p>
        </w:tc>
        <w:tc>
          <w:tcPr>
            <w:tcW w:w="4898" w:type="dxa"/>
            <w:tcBorders>
              <w:top w:val="single" w:sz="4" w:space="0" w:color="auto"/>
              <w:left w:val="nil"/>
              <w:bottom w:val="single" w:sz="4" w:space="0" w:color="auto"/>
              <w:right w:val="single" w:sz="4" w:space="0" w:color="auto"/>
            </w:tcBorders>
            <w:shd w:val="clear" w:color="auto" w:fill="auto"/>
            <w:vAlign w:val="bottom"/>
          </w:tcPr>
          <w:p w:rsidR="006311EF" w:rsidRPr="00793F7A" w:rsidRDefault="006311EF" w:rsidP="002E73E4">
            <w:pPr>
              <w:suppressAutoHyphens/>
            </w:pPr>
          </w:p>
        </w:tc>
        <w:tc>
          <w:tcPr>
            <w:tcW w:w="4536" w:type="dxa"/>
            <w:gridSpan w:val="2"/>
            <w:tcBorders>
              <w:top w:val="single" w:sz="4" w:space="0" w:color="auto"/>
              <w:left w:val="nil"/>
              <w:bottom w:val="single" w:sz="4" w:space="0" w:color="auto"/>
              <w:right w:val="single" w:sz="4" w:space="0" w:color="auto"/>
            </w:tcBorders>
            <w:shd w:val="clear" w:color="auto" w:fill="auto"/>
            <w:noWrap/>
          </w:tcPr>
          <w:p w:rsidR="006311EF" w:rsidRPr="00793F7A" w:rsidRDefault="006311EF" w:rsidP="002E73E4"/>
        </w:tc>
      </w:tr>
      <w:tr w:rsidR="006311EF" w:rsidRPr="00793F7A" w:rsidTr="002E73E4">
        <w:trPr>
          <w:gridAfter w:val="3"/>
          <w:wAfter w:w="18698" w:type="dxa"/>
          <w:trHeight w:val="70"/>
        </w:trPr>
        <w:tc>
          <w:tcPr>
            <w:tcW w:w="523" w:type="dxa"/>
            <w:tcBorders>
              <w:top w:val="nil"/>
              <w:left w:val="nil"/>
              <w:bottom w:val="nil"/>
              <w:right w:val="nil"/>
            </w:tcBorders>
            <w:shd w:val="clear" w:color="auto" w:fill="auto"/>
            <w:noWrap/>
            <w:vAlign w:val="bottom"/>
          </w:tcPr>
          <w:p w:rsidR="006311EF" w:rsidRPr="00793F7A" w:rsidRDefault="006311EF" w:rsidP="002E73E4">
            <w:pPr>
              <w:jc w:val="center"/>
              <w:rPr>
                <w:rFonts w:cs="Calibri"/>
              </w:rPr>
            </w:pPr>
          </w:p>
        </w:tc>
        <w:tc>
          <w:tcPr>
            <w:tcW w:w="4898" w:type="dxa"/>
            <w:tcBorders>
              <w:top w:val="nil"/>
              <w:left w:val="nil"/>
              <w:bottom w:val="nil"/>
              <w:right w:val="nil"/>
            </w:tcBorders>
            <w:shd w:val="clear" w:color="auto" w:fill="auto"/>
            <w:noWrap/>
            <w:vAlign w:val="bottom"/>
          </w:tcPr>
          <w:p w:rsidR="006311EF" w:rsidRPr="00793F7A" w:rsidRDefault="006311EF" w:rsidP="002E73E4">
            <w:pPr>
              <w:rPr>
                <w:rFonts w:cs="Calibri"/>
              </w:rPr>
            </w:pPr>
          </w:p>
        </w:tc>
        <w:tc>
          <w:tcPr>
            <w:tcW w:w="6520" w:type="dxa"/>
            <w:gridSpan w:val="4"/>
            <w:tcBorders>
              <w:top w:val="nil"/>
              <w:left w:val="nil"/>
              <w:bottom w:val="nil"/>
              <w:right w:val="nil"/>
            </w:tcBorders>
            <w:shd w:val="clear" w:color="auto" w:fill="auto"/>
            <w:noWrap/>
            <w:vAlign w:val="bottom"/>
          </w:tcPr>
          <w:p w:rsidR="006311EF" w:rsidRPr="00793F7A" w:rsidRDefault="006311EF" w:rsidP="002E73E4">
            <w:pPr>
              <w:rPr>
                <w:rFonts w:cs="Calibri"/>
              </w:rPr>
            </w:pPr>
          </w:p>
        </w:tc>
      </w:tr>
      <w:tr w:rsidR="006311EF" w:rsidRPr="00793F7A" w:rsidTr="002E73E4">
        <w:trPr>
          <w:gridAfter w:val="3"/>
          <w:wAfter w:w="18698" w:type="dxa"/>
          <w:trHeight w:val="315"/>
        </w:trPr>
        <w:tc>
          <w:tcPr>
            <w:tcW w:w="523" w:type="dxa"/>
            <w:tcBorders>
              <w:top w:val="nil"/>
              <w:left w:val="nil"/>
              <w:bottom w:val="nil"/>
              <w:right w:val="nil"/>
            </w:tcBorders>
            <w:shd w:val="clear" w:color="auto" w:fill="auto"/>
            <w:noWrap/>
            <w:vAlign w:val="bottom"/>
          </w:tcPr>
          <w:p w:rsidR="006311EF" w:rsidRPr="00793F7A" w:rsidRDefault="006311EF" w:rsidP="002E73E4">
            <w:pPr>
              <w:jc w:val="center"/>
              <w:rPr>
                <w:rFonts w:cs="Calibri"/>
                <w:sz w:val="20"/>
                <w:szCs w:val="20"/>
              </w:rPr>
            </w:pPr>
          </w:p>
        </w:tc>
        <w:tc>
          <w:tcPr>
            <w:tcW w:w="4898" w:type="dxa"/>
            <w:tcBorders>
              <w:top w:val="nil"/>
              <w:left w:val="nil"/>
              <w:bottom w:val="nil"/>
              <w:right w:val="nil"/>
            </w:tcBorders>
            <w:shd w:val="clear" w:color="auto" w:fill="auto"/>
            <w:noWrap/>
            <w:vAlign w:val="bottom"/>
          </w:tcPr>
          <w:p w:rsidR="006311EF" w:rsidRPr="00793F7A" w:rsidRDefault="006311EF" w:rsidP="002E73E4">
            <w:pPr>
              <w:rPr>
                <w:rFonts w:cs="Calibri"/>
              </w:rPr>
            </w:pPr>
          </w:p>
        </w:tc>
        <w:tc>
          <w:tcPr>
            <w:tcW w:w="6520" w:type="dxa"/>
            <w:gridSpan w:val="4"/>
            <w:tcBorders>
              <w:top w:val="nil"/>
              <w:left w:val="nil"/>
              <w:bottom w:val="nil"/>
              <w:right w:val="nil"/>
            </w:tcBorders>
            <w:shd w:val="clear" w:color="auto" w:fill="auto"/>
            <w:noWrap/>
            <w:vAlign w:val="bottom"/>
          </w:tcPr>
          <w:p w:rsidR="006311EF" w:rsidRPr="00793F7A" w:rsidRDefault="006311EF" w:rsidP="002E73E4">
            <w:pPr>
              <w:rPr>
                <w:rFonts w:cs="Calibri"/>
              </w:rPr>
            </w:pPr>
          </w:p>
        </w:tc>
      </w:tr>
      <w:tr w:rsidR="006311EF" w:rsidRPr="00793F7A" w:rsidTr="002E73E4">
        <w:trPr>
          <w:gridAfter w:val="3"/>
          <w:wAfter w:w="18698" w:type="dxa"/>
          <w:trHeight w:val="255"/>
        </w:trPr>
        <w:tc>
          <w:tcPr>
            <w:tcW w:w="523" w:type="dxa"/>
            <w:tcBorders>
              <w:top w:val="nil"/>
              <w:left w:val="nil"/>
              <w:bottom w:val="nil"/>
              <w:right w:val="nil"/>
            </w:tcBorders>
            <w:shd w:val="clear" w:color="auto" w:fill="auto"/>
            <w:noWrap/>
            <w:vAlign w:val="bottom"/>
            <w:hideMark/>
          </w:tcPr>
          <w:p w:rsidR="006311EF" w:rsidRPr="00793F7A" w:rsidRDefault="006311EF" w:rsidP="002E73E4">
            <w:pPr>
              <w:jc w:val="center"/>
              <w:rPr>
                <w:rFonts w:cs="Calibri"/>
                <w:sz w:val="20"/>
                <w:szCs w:val="20"/>
              </w:rPr>
            </w:pPr>
          </w:p>
        </w:tc>
        <w:tc>
          <w:tcPr>
            <w:tcW w:w="4898" w:type="dxa"/>
            <w:tcBorders>
              <w:top w:val="nil"/>
              <w:left w:val="nil"/>
              <w:bottom w:val="nil"/>
              <w:right w:val="nil"/>
            </w:tcBorders>
            <w:shd w:val="clear" w:color="auto" w:fill="auto"/>
            <w:noWrap/>
            <w:vAlign w:val="bottom"/>
          </w:tcPr>
          <w:p w:rsidR="006311EF" w:rsidRPr="00793F7A" w:rsidRDefault="006311EF" w:rsidP="002E73E4">
            <w:pPr>
              <w:rPr>
                <w:rFonts w:cs="Calibri"/>
              </w:rPr>
            </w:pPr>
          </w:p>
        </w:tc>
        <w:tc>
          <w:tcPr>
            <w:tcW w:w="4920" w:type="dxa"/>
            <w:gridSpan w:val="3"/>
            <w:tcBorders>
              <w:top w:val="nil"/>
              <w:left w:val="nil"/>
              <w:bottom w:val="nil"/>
              <w:right w:val="nil"/>
            </w:tcBorders>
            <w:shd w:val="clear" w:color="auto" w:fill="auto"/>
            <w:noWrap/>
            <w:vAlign w:val="bottom"/>
          </w:tcPr>
          <w:p w:rsidR="006311EF" w:rsidRPr="00793F7A" w:rsidRDefault="006311EF" w:rsidP="002E73E4">
            <w:pPr>
              <w:rPr>
                <w:rFonts w:cs="Calibri"/>
              </w:rPr>
            </w:pPr>
          </w:p>
        </w:tc>
        <w:tc>
          <w:tcPr>
            <w:tcW w:w="1600" w:type="dxa"/>
            <w:tcBorders>
              <w:top w:val="nil"/>
              <w:left w:val="nil"/>
              <w:bottom w:val="nil"/>
              <w:right w:val="nil"/>
            </w:tcBorders>
            <w:shd w:val="clear" w:color="auto" w:fill="auto"/>
            <w:noWrap/>
            <w:vAlign w:val="bottom"/>
          </w:tcPr>
          <w:p w:rsidR="006311EF" w:rsidRPr="00793F7A" w:rsidRDefault="006311EF" w:rsidP="002E73E4">
            <w:pPr>
              <w:rPr>
                <w:rFonts w:cs="Calibri"/>
              </w:rPr>
            </w:pPr>
          </w:p>
        </w:tc>
      </w:tr>
      <w:tr w:rsidR="006311EF" w:rsidRPr="00793F7A" w:rsidTr="002E73E4">
        <w:trPr>
          <w:trHeight w:val="255"/>
        </w:trPr>
        <w:tc>
          <w:tcPr>
            <w:tcW w:w="523" w:type="dxa"/>
            <w:tcBorders>
              <w:top w:val="nil"/>
              <w:left w:val="nil"/>
              <w:bottom w:val="nil"/>
              <w:right w:val="nil"/>
            </w:tcBorders>
            <w:shd w:val="clear" w:color="auto" w:fill="auto"/>
            <w:noWrap/>
            <w:vAlign w:val="bottom"/>
            <w:hideMark/>
          </w:tcPr>
          <w:p w:rsidR="006311EF" w:rsidRPr="00793F7A" w:rsidRDefault="006311EF" w:rsidP="002E73E4">
            <w:pPr>
              <w:jc w:val="center"/>
              <w:rPr>
                <w:sz w:val="20"/>
                <w:szCs w:val="20"/>
              </w:rPr>
            </w:pPr>
          </w:p>
        </w:tc>
        <w:tc>
          <w:tcPr>
            <w:tcW w:w="12039" w:type="dxa"/>
            <w:gridSpan w:val="6"/>
            <w:tcBorders>
              <w:top w:val="nil"/>
              <w:left w:val="nil"/>
              <w:bottom w:val="nil"/>
              <w:right w:val="nil"/>
            </w:tcBorders>
            <w:shd w:val="clear" w:color="auto" w:fill="auto"/>
            <w:noWrap/>
            <w:vAlign w:val="bottom"/>
          </w:tcPr>
          <w:p w:rsidR="006311EF" w:rsidRPr="00793F7A" w:rsidRDefault="006311EF" w:rsidP="002E73E4"/>
        </w:tc>
        <w:tc>
          <w:tcPr>
            <w:tcW w:w="16477" w:type="dxa"/>
            <w:tcBorders>
              <w:top w:val="nil"/>
              <w:left w:val="nil"/>
              <w:bottom w:val="nil"/>
              <w:right w:val="nil"/>
            </w:tcBorders>
            <w:shd w:val="clear" w:color="auto" w:fill="auto"/>
            <w:noWrap/>
            <w:vAlign w:val="bottom"/>
          </w:tcPr>
          <w:p w:rsidR="006311EF" w:rsidRPr="00793F7A" w:rsidRDefault="006311EF" w:rsidP="002E73E4">
            <w:pPr>
              <w:rPr>
                <w:sz w:val="20"/>
                <w:szCs w:val="20"/>
              </w:rPr>
            </w:pPr>
          </w:p>
        </w:tc>
        <w:tc>
          <w:tcPr>
            <w:tcW w:w="1600" w:type="dxa"/>
            <w:tcBorders>
              <w:top w:val="nil"/>
              <w:left w:val="nil"/>
              <w:bottom w:val="nil"/>
              <w:right w:val="nil"/>
            </w:tcBorders>
            <w:shd w:val="clear" w:color="auto" w:fill="auto"/>
            <w:noWrap/>
            <w:vAlign w:val="bottom"/>
          </w:tcPr>
          <w:p w:rsidR="006311EF" w:rsidRPr="00793F7A" w:rsidRDefault="006311EF" w:rsidP="002E73E4">
            <w:pPr>
              <w:rPr>
                <w:sz w:val="20"/>
                <w:szCs w:val="20"/>
              </w:rPr>
            </w:pPr>
          </w:p>
        </w:tc>
      </w:tr>
      <w:tr w:rsidR="006311EF" w:rsidRPr="00793F7A" w:rsidTr="002E73E4">
        <w:trPr>
          <w:trHeight w:val="255"/>
        </w:trPr>
        <w:tc>
          <w:tcPr>
            <w:tcW w:w="523" w:type="dxa"/>
            <w:tcBorders>
              <w:top w:val="nil"/>
              <w:left w:val="nil"/>
              <w:bottom w:val="nil"/>
              <w:right w:val="nil"/>
            </w:tcBorders>
            <w:shd w:val="clear" w:color="auto" w:fill="auto"/>
            <w:noWrap/>
            <w:vAlign w:val="bottom"/>
            <w:hideMark/>
          </w:tcPr>
          <w:p w:rsidR="006311EF" w:rsidRPr="00793F7A" w:rsidRDefault="006311EF" w:rsidP="002E73E4">
            <w:pPr>
              <w:jc w:val="center"/>
              <w:rPr>
                <w:sz w:val="20"/>
                <w:szCs w:val="20"/>
              </w:rPr>
            </w:pPr>
          </w:p>
        </w:tc>
        <w:tc>
          <w:tcPr>
            <w:tcW w:w="12039"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6311EF" w:rsidRPr="00793F7A" w:rsidTr="002E73E4">
              <w:trPr>
                <w:trHeight w:val="414"/>
              </w:trPr>
              <w:tc>
                <w:tcPr>
                  <w:tcW w:w="4786" w:type="dxa"/>
                </w:tcPr>
                <w:p w:rsidR="006311EF" w:rsidRPr="00793F7A" w:rsidRDefault="006311EF" w:rsidP="002E73E4">
                  <w:pPr>
                    <w:suppressAutoHyphens/>
                    <w:rPr>
                      <w:b/>
                      <w:bCs/>
                      <w:lang w:eastAsia="ar-SA"/>
                    </w:rPr>
                  </w:pPr>
                  <w:r w:rsidRPr="00793F7A">
                    <w:rPr>
                      <w:b/>
                      <w:bCs/>
                      <w:lang w:eastAsia="ar-SA"/>
                    </w:rPr>
                    <w:t>ЗАКАЗЧИК</w:t>
                  </w:r>
                </w:p>
              </w:tc>
              <w:tc>
                <w:tcPr>
                  <w:tcW w:w="4961" w:type="dxa"/>
                </w:tcPr>
                <w:p w:rsidR="006311EF" w:rsidRPr="00793F7A" w:rsidRDefault="006311EF" w:rsidP="002E73E4">
                  <w:pPr>
                    <w:suppressAutoHyphens/>
                    <w:rPr>
                      <w:b/>
                      <w:lang w:eastAsia="ar-SA"/>
                    </w:rPr>
                  </w:pPr>
                  <w:r w:rsidRPr="00793F7A">
                    <w:rPr>
                      <w:b/>
                      <w:lang w:eastAsia="ar-SA"/>
                    </w:rPr>
                    <w:t>ПОДРЯДЧИК</w:t>
                  </w:r>
                </w:p>
              </w:tc>
            </w:tr>
            <w:tr w:rsidR="006311EF" w:rsidRPr="00793F7A" w:rsidTr="002E73E4">
              <w:trPr>
                <w:trHeight w:val="80"/>
              </w:trPr>
              <w:tc>
                <w:tcPr>
                  <w:tcW w:w="4786" w:type="dxa"/>
                </w:tcPr>
                <w:p w:rsidR="006311EF" w:rsidRPr="00793F7A" w:rsidRDefault="006311EF" w:rsidP="002E73E4">
                  <w:pPr>
                    <w:suppressAutoHyphens/>
                    <w:jc w:val="both"/>
                    <w:rPr>
                      <w:lang w:eastAsia="ar-SA"/>
                    </w:rPr>
                  </w:pPr>
                  <w:r w:rsidRPr="00793F7A">
                    <w:rPr>
                      <w:lang w:eastAsia="ar-SA"/>
                    </w:rPr>
                    <w:t xml:space="preserve">Генеральный директор </w:t>
                  </w:r>
                </w:p>
                <w:p w:rsidR="006311EF" w:rsidRPr="00793F7A" w:rsidRDefault="006311EF" w:rsidP="002E73E4">
                  <w:pPr>
                    <w:suppressAutoHyphens/>
                    <w:jc w:val="both"/>
                    <w:rPr>
                      <w:lang w:eastAsia="ar-SA"/>
                    </w:rPr>
                  </w:pPr>
                  <w:r w:rsidRPr="00793F7A">
                    <w:rPr>
                      <w:lang w:eastAsia="ar-SA"/>
                    </w:rPr>
                    <w:t>ПАО «</w:t>
                  </w:r>
                  <w:proofErr w:type="spellStart"/>
                  <w:r w:rsidRPr="00793F7A">
                    <w:rPr>
                      <w:lang w:eastAsia="ar-SA"/>
                    </w:rPr>
                    <w:t>Башинформсвязь</w:t>
                  </w:r>
                  <w:proofErr w:type="spellEnd"/>
                  <w:r w:rsidRPr="00793F7A">
                    <w:rPr>
                      <w:lang w:eastAsia="ar-SA"/>
                    </w:rPr>
                    <w:t>»</w:t>
                  </w:r>
                </w:p>
                <w:p w:rsidR="006311EF" w:rsidRPr="00793F7A" w:rsidRDefault="006311EF" w:rsidP="002E73E4">
                  <w:pPr>
                    <w:suppressAutoHyphens/>
                    <w:ind w:firstLine="709"/>
                    <w:jc w:val="both"/>
                    <w:rPr>
                      <w:lang w:eastAsia="ar-SA"/>
                    </w:rPr>
                  </w:pPr>
                </w:p>
                <w:p w:rsidR="006311EF" w:rsidRPr="00793F7A" w:rsidRDefault="006311EF" w:rsidP="002E73E4">
                  <w:pPr>
                    <w:suppressAutoHyphens/>
                    <w:ind w:firstLine="709"/>
                    <w:jc w:val="both"/>
                    <w:rPr>
                      <w:lang w:eastAsia="ar-SA"/>
                    </w:rPr>
                  </w:pPr>
                </w:p>
                <w:p w:rsidR="006311EF" w:rsidRPr="00793F7A" w:rsidRDefault="006311EF" w:rsidP="002E73E4">
                  <w:pPr>
                    <w:suppressAutoHyphens/>
                    <w:jc w:val="both"/>
                    <w:rPr>
                      <w:lang w:eastAsia="ar-SA"/>
                    </w:rPr>
                  </w:pPr>
                  <w:r w:rsidRPr="00793F7A">
                    <w:rPr>
                      <w:lang w:eastAsia="ar-SA"/>
                    </w:rPr>
                    <w:t xml:space="preserve">_____________ / М.Г. </w:t>
                  </w:r>
                  <w:proofErr w:type="spellStart"/>
                  <w:r w:rsidRPr="00793F7A">
                    <w:rPr>
                      <w:lang w:eastAsia="ar-SA"/>
                    </w:rPr>
                    <w:t>Долгоаршинных</w:t>
                  </w:r>
                  <w:proofErr w:type="spellEnd"/>
                  <w:r w:rsidRPr="00793F7A">
                    <w:rPr>
                      <w:lang w:eastAsia="ar-SA"/>
                    </w:rPr>
                    <w:t xml:space="preserve">/ </w:t>
                  </w:r>
                </w:p>
              </w:tc>
              <w:tc>
                <w:tcPr>
                  <w:tcW w:w="4961" w:type="dxa"/>
                </w:tcPr>
                <w:p w:rsidR="006311EF" w:rsidRPr="00793F7A" w:rsidRDefault="006311EF" w:rsidP="002E73E4">
                  <w:pPr>
                    <w:suppressAutoHyphens/>
                    <w:jc w:val="both"/>
                    <w:rPr>
                      <w:lang w:eastAsia="ar-SA"/>
                    </w:rPr>
                  </w:pPr>
                  <w:r w:rsidRPr="00793F7A">
                    <w:rPr>
                      <w:lang w:eastAsia="ar-SA"/>
                    </w:rPr>
                    <w:t xml:space="preserve">Директор </w:t>
                  </w:r>
                </w:p>
                <w:p w:rsidR="006311EF" w:rsidRPr="00793F7A" w:rsidRDefault="006311EF" w:rsidP="002E73E4">
                  <w:pPr>
                    <w:suppressAutoHyphens/>
                    <w:rPr>
                      <w:lang w:eastAsia="ar-SA"/>
                    </w:rPr>
                  </w:pPr>
                  <w:r w:rsidRPr="00793F7A">
                    <w:rPr>
                      <w:lang w:eastAsia="ar-SA"/>
                    </w:rPr>
                    <w:t>______________________</w:t>
                  </w:r>
                </w:p>
                <w:p w:rsidR="006311EF" w:rsidRPr="00793F7A" w:rsidRDefault="006311EF" w:rsidP="002E73E4">
                  <w:pPr>
                    <w:suppressAutoHyphens/>
                    <w:ind w:firstLine="709"/>
                    <w:rPr>
                      <w:lang w:eastAsia="ar-SA"/>
                    </w:rPr>
                  </w:pPr>
                </w:p>
                <w:p w:rsidR="006311EF" w:rsidRPr="00793F7A" w:rsidRDefault="006311EF" w:rsidP="002E73E4">
                  <w:pPr>
                    <w:suppressAutoHyphens/>
                    <w:ind w:firstLine="709"/>
                    <w:rPr>
                      <w:lang w:eastAsia="ar-SA"/>
                    </w:rPr>
                  </w:pPr>
                </w:p>
                <w:p w:rsidR="006311EF" w:rsidRPr="00793F7A" w:rsidRDefault="006311EF" w:rsidP="002E73E4">
                  <w:pPr>
                    <w:suppressAutoHyphens/>
                    <w:jc w:val="both"/>
                    <w:rPr>
                      <w:lang w:eastAsia="ar-SA"/>
                    </w:rPr>
                  </w:pPr>
                  <w:r w:rsidRPr="00793F7A">
                    <w:rPr>
                      <w:lang w:eastAsia="ar-SA"/>
                    </w:rPr>
                    <w:t>_____________________ / ________________</w:t>
                  </w:r>
                  <w:r w:rsidRPr="00793F7A">
                    <w:rPr>
                      <w:b/>
                      <w:lang w:eastAsia="ar-SA"/>
                    </w:rPr>
                    <w:t xml:space="preserve"> </w:t>
                  </w:r>
                  <w:r w:rsidRPr="00793F7A">
                    <w:rPr>
                      <w:lang w:eastAsia="ar-SA"/>
                    </w:rPr>
                    <w:t>/</w:t>
                  </w:r>
                </w:p>
              </w:tc>
            </w:tr>
          </w:tbl>
          <w:p w:rsidR="006311EF" w:rsidRPr="00793F7A" w:rsidRDefault="006311EF" w:rsidP="002E73E4">
            <w:pPr>
              <w:suppressAutoHyphens/>
              <w:rPr>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6311EF" w:rsidRPr="00793F7A" w:rsidTr="002E73E4">
              <w:trPr>
                <w:trHeight w:val="414"/>
              </w:trPr>
              <w:tc>
                <w:tcPr>
                  <w:tcW w:w="4786" w:type="dxa"/>
                </w:tcPr>
                <w:p w:rsidR="006311EF" w:rsidRPr="00793F7A" w:rsidRDefault="006311EF" w:rsidP="002E73E4">
                  <w:pPr>
                    <w:suppressAutoHyphens/>
                    <w:ind w:firstLine="709"/>
                    <w:rPr>
                      <w:b/>
                      <w:bCs/>
                      <w:lang w:eastAsia="ar-SA"/>
                    </w:rPr>
                  </w:pPr>
                </w:p>
              </w:tc>
              <w:tc>
                <w:tcPr>
                  <w:tcW w:w="4961" w:type="dxa"/>
                </w:tcPr>
                <w:p w:rsidR="006311EF" w:rsidRPr="00793F7A" w:rsidRDefault="006311EF" w:rsidP="002E73E4">
                  <w:pPr>
                    <w:suppressAutoHyphens/>
                    <w:ind w:firstLine="709"/>
                    <w:rPr>
                      <w:b/>
                      <w:lang w:eastAsia="ar-SA"/>
                    </w:rPr>
                  </w:pPr>
                  <w:r w:rsidRPr="00793F7A">
                    <w:rPr>
                      <w:b/>
                      <w:lang w:eastAsia="ar-SA"/>
                    </w:rPr>
                    <w:t>ПОДРЯДЧИК</w:t>
                  </w:r>
                </w:p>
              </w:tc>
            </w:tr>
            <w:tr w:rsidR="006311EF" w:rsidRPr="00793F7A" w:rsidTr="002E73E4">
              <w:trPr>
                <w:trHeight w:val="80"/>
              </w:trPr>
              <w:tc>
                <w:tcPr>
                  <w:tcW w:w="4786" w:type="dxa"/>
                </w:tcPr>
                <w:p w:rsidR="006311EF" w:rsidRPr="00793F7A" w:rsidRDefault="006311EF" w:rsidP="002E73E4">
                  <w:pPr>
                    <w:suppressAutoHyphens/>
                    <w:ind w:firstLine="709"/>
                    <w:jc w:val="both"/>
                    <w:rPr>
                      <w:lang w:eastAsia="ar-SA"/>
                    </w:rPr>
                  </w:pPr>
                </w:p>
              </w:tc>
              <w:tc>
                <w:tcPr>
                  <w:tcW w:w="4961" w:type="dxa"/>
                </w:tcPr>
                <w:p w:rsidR="006311EF" w:rsidRPr="00793F7A" w:rsidRDefault="006311EF" w:rsidP="002E73E4">
                  <w:pPr>
                    <w:suppressAutoHyphens/>
                    <w:ind w:firstLine="709"/>
                    <w:jc w:val="both"/>
                    <w:rPr>
                      <w:lang w:eastAsia="ar-SA"/>
                    </w:rPr>
                  </w:pPr>
                  <w:r w:rsidRPr="00793F7A">
                    <w:rPr>
                      <w:lang w:eastAsia="ar-SA"/>
                    </w:rPr>
                    <w:t xml:space="preserve">Генеральный директор </w:t>
                  </w:r>
                </w:p>
                <w:p w:rsidR="006311EF" w:rsidRPr="00793F7A" w:rsidRDefault="006311EF" w:rsidP="002E73E4">
                  <w:pPr>
                    <w:suppressAutoHyphens/>
                    <w:ind w:firstLine="709"/>
                    <w:rPr>
                      <w:lang w:eastAsia="ar-SA"/>
                    </w:rPr>
                  </w:pPr>
                  <w:r w:rsidRPr="00793F7A">
                    <w:rPr>
                      <w:lang w:eastAsia="ar-SA"/>
                    </w:rPr>
                    <w:t>ЗАО «</w:t>
                  </w:r>
                  <w:proofErr w:type="spellStart"/>
                  <w:r w:rsidRPr="00793F7A">
                    <w:rPr>
                      <w:lang w:eastAsia="ar-SA"/>
                    </w:rPr>
                    <w:t>Дект-Стандарт</w:t>
                  </w:r>
                  <w:proofErr w:type="spellEnd"/>
                  <w:r w:rsidRPr="00793F7A">
                    <w:rPr>
                      <w:lang w:eastAsia="ar-SA"/>
                    </w:rPr>
                    <w:t>»</w:t>
                  </w:r>
                </w:p>
                <w:p w:rsidR="006311EF" w:rsidRPr="00793F7A" w:rsidRDefault="006311EF" w:rsidP="002E73E4">
                  <w:pPr>
                    <w:suppressAutoHyphens/>
                    <w:ind w:firstLine="709"/>
                    <w:rPr>
                      <w:lang w:eastAsia="ar-SA"/>
                    </w:rPr>
                  </w:pPr>
                </w:p>
                <w:p w:rsidR="006311EF" w:rsidRPr="00793F7A" w:rsidRDefault="006311EF" w:rsidP="002E73E4">
                  <w:pPr>
                    <w:suppressAutoHyphens/>
                    <w:ind w:firstLine="709"/>
                    <w:rPr>
                      <w:lang w:eastAsia="ar-SA"/>
                    </w:rPr>
                  </w:pPr>
                </w:p>
                <w:p w:rsidR="006311EF" w:rsidRPr="00793F7A" w:rsidRDefault="006311EF" w:rsidP="002E73E4">
                  <w:pPr>
                    <w:suppressAutoHyphens/>
                    <w:ind w:firstLine="709"/>
                    <w:jc w:val="both"/>
                    <w:rPr>
                      <w:lang w:eastAsia="ar-SA"/>
                    </w:rPr>
                  </w:pPr>
                  <w:r w:rsidRPr="00793F7A">
                    <w:rPr>
                      <w:lang w:eastAsia="ar-SA"/>
                    </w:rPr>
                    <w:t>_____________________ / Р.Р. Шакиров</w:t>
                  </w:r>
                  <w:r w:rsidRPr="00793F7A">
                    <w:rPr>
                      <w:b/>
                      <w:lang w:eastAsia="ar-SA"/>
                    </w:rPr>
                    <w:t xml:space="preserve"> </w:t>
                  </w:r>
                  <w:r w:rsidRPr="00793F7A">
                    <w:rPr>
                      <w:lang w:eastAsia="ar-SA"/>
                    </w:rPr>
                    <w:t>/</w:t>
                  </w:r>
                </w:p>
              </w:tc>
            </w:tr>
          </w:tbl>
          <w:p w:rsidR="006311EF" w:rsidRPr="00793F7A" w:rsidRDefault="006311EF" w:rsidP="002E73E4">
            <w:pPr>
              <w:suppressAutoHyphens/>
              <w:rPr>
                <w:sz w:val="20"/>
                <w:szCs w:val="20"/>
                <w:lang w:eastAsia="ar-SA"/>
              </w:rPr>
            </w:pPr>
          </w:p>
        </w:tc>
        <w:tc>
          <w:tcPr>
            <w:tcW w:w="1600" w:type="dxa"/>
            <w:tcBorders>
              <w:top w:val="nil"/>
              <w:left w:val="nil"/>
              <w:bottom w:val="nil"/>
              <w:right w:val="nil"/>
            </w:tcBorders>
            <w:shd w:val="clear" w:color="auto" w:fill="auto"/>
            <w:noWrap/>
            <w:vAlign w:val="bottom"/>
            <w:hideMark/>
          </w:tcPr>
          <w:p w:rsidR="006311EF" w:rsidRPr="00793F7A" w:rsidRDefault="006311EF" w:rsidP="002E73E4">
            <w:pPr>
              <w:rPr>
                <w:sz w:val="20"/>
                <w:szCs w:val="20"/>
              </w:rPr>
            </w:pPr>
          </w:p>
        </w:tc>
      </w:tr>
      <w:bookmarkEnd w:id="5"/>
      <w:permEnd w:id="71"/>
    </w:tbl>
    <w:p w:rsidR="007E4F5A" w:rsidRPr="000C3100" w:rsidRDefault="007E4F5A" w:rsidP="00773281">
      <w:pPr>
        <w:pStyle w:val="af8"/>
        <w:spacing w:line="360" w:lineRule="auto"/>
        <w:jc w:val="right"/>
      </w:pPr>
    </w:p>
    <w:sectPr w:rsidR="007E4F5A" w:rsidRPr="000C3100" w:rsidSect="00620A92">
      <w:pgSz w:w="11904" w:h="16834"/>
      <w:pgMar w:top="1134" w:right="851" w:bottom="1134" w:left="1418"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358" w:rsidRDefault="001E5358">
      <w:r>
        <w:separator/>
      </w:r>
    </w:p>
  </w:endnote>
  <w:endnote w:type="continuationSeparator" w:id="0">
    <w:p w:rsidR="001E5358" w:rsidRDefault="001E5358">
      <w:r>
        <w:continuationSeparator/>
      </w:r>
    </w:p>
  </w:endnote>
  <w:endnote w:type="continuationNotice" w:id="1">
    <w:p w:rsidR="001E5358" w:rsidRDefault="001E535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9E3" w:rsidRDefault="007B3A5E" w:rsidP="00A92A20">
    <w:pPr>
      <w:pStyle w:val="af5"/>
      <w:framePr w:wrap="auto" w:vAnchor="text" w:hAnchor="margin" w:xAlign="right" w:y="1"/>
      <w:rPr>
        <w:rStyle w:val="af7"/>
      </w:rPr>
    </w:pPr>
    <w:r>
      <w:rPr>
        <w:rStyle w:val="af7"/>
      </w:rPr>
      <w:fldChar w:fldCharType="begin"/>
    </w:r>
    <w:r w:rsidR="002539E3">
      <w:rPr>
        <w:rStyle w:val="af7"/>
      </w:rPr>
      <w:instrText xml:space="preserve">PAGE  </w:instrText>
    </w:r>
    <w:r>
      <w:rPr>
        <w:rStyle w:val="af7"/>
      </w:rPr>
      <w:fldChar w:fldCharType="separate"/>
    </w:r>
    <w:r w:rsidR="0061712B">
      <w:rPr>
        <w:rStyle w:val="af7"/>
        <w:noProof/>
      </w:rPr>
      <w:t>17</w:t>
    </w:r>
    <w:r>
      <w:rPr>
        <w:rStyle w:val="af7"/>
      </w:rPr>
      <w:fldChar w:fldCharType="end"/>
    </w:r>
  </w:p>
  <w:p w:rsidR="002539E3" w:rsidRDefault="002539E3" w:rsidP="0026433F">
    <w:pPr>
      <w:pStyle w:val="af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358" w:rsidRDefault="001E5358">
      <w:r>
        <w:separator/>
      </w:r>
    </w:p>
  </w:footnote>
  <w:footnote w:type="continuationSeparator" w:id="0">
    <w:p w:rsidR="001E5358" w:rsidRDefault="001E5358">
      <w:r>
        <w:continuationSeparator/>
      </w:r>
    </w:p>
  </w:footnote>
  <w:footnote w:type="continuationNotice" w:id="1">
    <w:p w:rsidR="001E5358" w:rsidRDefault="001E535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9E3" w:rsidRDefault="007B3A5E" w:rsidP="00DF2FB3">
    <w:pPr>
      <w:pStyle w:val="aff"/>
      <w:framePr w:wrap="around" w:vAnchor="text" w:hAnchor="margin" w:xAlign="center" w:y="1"/>
      <w:rPr>
        <w:rStyle w:val="af7"/>
      </w:rPr>
    </w:pPr>
    <w:r>
      <w:rPr>
        <w:rStyle w:val="af7"/>
      </w:rPr>
      <w:fldChar w:fldCharType="begin"/>
    </w:r>
    <w:r w:rsidR="002539E3">
      <w:rPr>
        <w:rStyle w:val="af7"/>
      </w:rPr>
      <w:instrText xml:space="preserve">PAGE  </w:instrText>
    </w:r>
    <w:r>
      <w:rPr>
        <w:rStyle w:val="af7"/>
      </w:rPr>
      <w:fldChar w:fldCharType="end"/>
    </w:r>
  </w:p>
  <w:p w:rsidR="002539E3" w:rsidRDefault="002539E3">
    <w:pPr>
      <w:pStyle w:val="a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9E3" w:rsidRDefault="007B3A5E" w:rsidP="00DF2FB3">
    <w:pPr>
      <w:pStyle w:val="aff"/>
      <w:framePr w:wrap="around" w:vAnchor="text" w:hAnchor="margin" w:xAlign="center" w:y="1"/>
      <w:rPr>
        <w:rStyle w:val="af7"/>
      </w:rPr>
    </w:pPr>
    <w:r>
      <w:rPr>
        <w:rStyle w:val="af7"/>
      </w:rPr>
      <w:fldChar w:fldCharType="begin"/>
    </w:r>
    <w:r w:rsidR="002539E3">
      <w:rPr>
        <w:rStyle w:val="af7"/>
      </w:rPr>
      <w:instrText xml:space="preserve">PAGE  </w:instrText>
    </w:r>
    <w:r>
      <w:rPr>
        <w:rStyle w:val="af7"/>
      </w:rPr>
      <w:fldChar w:fldCharType="separate"/>
    </w:r>
    <w:r w:rsidR="0061712B">
      <w:rPr>
        <w:rStyle w:val="af7"/>
        <w:noProof/>
      </w:rPr>
      <w:t>17</w:t>
    </w:r>
    <w:r>
      <w:rPr>
        <w:rStyle w:val="af7"/>
      </w:rPr>
      <w:fldChar w:fldCharType="end"/>
    </w:r>
  </w:p>
  <w:p w:rsidR="002539E3" w:rsidRDefault="002539E3">
    <w:pPr>
      <w:pStyle w:val="a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A61E7"/>
    <w:multiLevelType w:val="multilevel"/>
    <w:tmpl w:val="546C293C"/>
    <w:lvl w:ilvl="0">
      <w:start w:val="10"/>
      <w:numFmt w:val="decimal"/>
      <w:lvlText w:val="%1."/>
      <w:lvlJc w:val="left"/>
      <w:pPr>
        <w:ind w:left="525" w:hanging="525"/>
      </w:pPr>
      <w:rPr>
        <w:rFonts w:cs="Times New Roman" w:hint="default"/>
      </w:rPr>
    </w:lvl>
    <w:lvl w:ilvl="1">
      <w:start w:val="4"/>
      <w:numFmt w:val="decimal"/>
      <w:lvlText w:val="%1.%2."/>
      <w:lvlJc w:val="left"/>
      <w:pPr>
        <w:ind w:left="2126" w:hanging="720"/>
      </w:pPr>
      <w:rPr>
        <w:rFonts w:cs="Times New Roman" w:hint="default"/>
      </w:rPr>
    </w:lvl>
    <w:lvl w:ilvl="2">
      <w:start w:val="1"/>
      <w:numFmt w:val="decimal"/>
      <w:lvlText w:val="%1.%2.%3."/>
      <w:lvlJc w:val="left"/>
      <w:pPr>
        <w:ind w:left="3532" w:hanging="720"/>
      </w:pPr>
      <w:rPr>
        <w:rFonts w:cs="Times New Roman" w:hint="default"/>
      </w:rPr>
    </w:lvl>
    <w:lvl w:ilvl="3">
      <w:start w:val="1"/>
      <w:numFmt w:val="decimal"/>
      <w:lvlText w:val="%1.%2.%3.%4."/>
      <w:lvlJc w:val="left"/>
      <w:pPr>
        <w:ind w:left="5298" w:hanging="1080"/>
      </w:pPr>
      <w:rPr>
        <w:rFonts w:cs="Times New Roman" w:hint="default"/>
      </w:rPr>
    </w:lvl>
    <w:lvl w:ilvl="4">
      <w:start w:val="1"/>
      <w:numFmt w:val="decimal"/>
      <w:lvlText w:val="%1.%2.%3.%4.%5."/>
      <w:lvlJc w:val="left"/>
      <w:pPr>
        <w:ind w:left="6704" w:hanging="1080"/>
      </w:pPr>
      <w:rPr>
        <w:rFonts w:cs="Times New Roman" w:hint="default"/>
      </w:rPr>
    </w:lvl>
    <w:lvl w:ilvl="5">
      <w:start w:val="1"/>
      <w:numFmt w:val="decimal"/>
      <w:lvlText w:val="%1.%2.%3.%4.%5.%6."/>
      <w:lvlJc w:val="left"/>
      <w:pPr>
        <w:ind w:left="8470" w:hanging="1440"/>
      </w:pPr>
      <w:rPr>
        <w:rFonts w:cs="Times New Roman" w:hint="default"/>
      </w:rPr>
    </w:lvl>
    <w:lvl w:ilvl="6">
      <w:start w:val="1"/>
      <w:numFmt w:val="decimal"/>
      <w:lvlText w:val="%1.%2.%3.%4.%5.%6.%7."/>
      <w:lvlJc w:val="left"/>
      <w:pPr>
        <w:ind w:left="9876" w:hanging="1440"/>
      </w:pPr>
      <w:rPr>
        <w:rFonts w:cs="Times New Roman" w:hint="default"/>
      </w:rPr>
    </w:lvl>
    <w:lvl w:ilvl="7">
      <w:start w:val="1"/>
      <w:numFmt w:val="decimal"/>
      <w:lvlText w:val="%1.%2.%3.%4.%5.%6.%7.%8."/>
      <w:lvlJc w:val="left"/>
      <w:pPr>
        <w:ind w:left="11642" w:hanging="1800"/>
      </w:pPr>
      <w:rPr>
        <w:rFonts w:cs="Times New Roman" w:hint="default"/>
      </w:rPr>
    </w:lvl>
    <w:lvl w:ilvl="8">
      <w:start w:val="1"/>
      <w:numFmt w:val="decimal"/>
      <w:lvlText w:val="%1.%2.%3.%4.%5.%6.%7.%8.%9."/>
      <w:lvlJc w:val="left"/>
      <w:pPr>
        <w:ind w:left="13048" w:hanging="1800"/>
      </w:pPr>
      <w:rPr>
        <w:rFonts w:cs="Times New Roman" w:hint="default"/>
      </w:rPr>
    </w:lvl>
  </w:abstractNum>
  <w:abstractNum w:abstractNumId="1">
    <w:nsid w:val="05C32714"/>
    <w:multiLevelType w:val="hybridMultilevel"/>
    <w:tmpl w:val="70EA5CF8"/>
    <w:lvl w:ilvl="0" w:tplc="B8984B9E">
      <w:start w:val="1"/>
      <w:numFmt w:val="bullet"/>
      <w:lvlText w:val="-"/>
      <w:lvlJc w:val="left"/>
      <w:pPr>
        <w:tabs>
          <w:tab w:val="num" w:pos="1302"/>
        </w:tabs>
        <w:ind w:left="1302" w:hanging="73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
    <w:nsid w:val="0CE26BE8"/>
    <w:multiLevelType w:val="multilevel"/>
    <w:tmpl w:val="D7F45F48"/>
    <w:lvl w:ilvl="0">
      <w:start w:val="8"/>
      <w:numFmt w:val="decimal"/>
      <w:lvlText w:val="%1."/>
      <w:lvlJc w:val="left"/>
      <w:pPr>
        <w:ind w:left="360" w:hanging="360"/>
      </w:pPr>
      <w:rPr>
        <w:rFonts w:cs="Times New Roman" w:hint="default"/>
      </w:rPr>
    </w:lvl>
    <w:lvl w:ilvl="1">
      <w:start w:val="5"/>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3">
    <w:nsid w:val="0E7F4091"/>
    <w:multiLevelType w:val="multilevel"/>
    <w:tmpl w:val="8FFAD724"/>
    <w:lvl w:ilvl="0">
      <w:start w:val="5"/>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caps w:val="0"/>
        <w:strike w:val="0"/>
        <w:dstrike w:val="0"/>
        <w:vanish w:val="0"/>
        <w:vertAlign w:val="baseli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EF86B68"/>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84722E6"/>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6">
    <w:nsid w:val="1C9B2BD1"/>
    <w:multiLevelType w:val="multilevel"/>
    <w:tmpl w:val="D77EAE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nsid w:val="244065AF"/>
    <w:multiLevelType w:val="multilevel"/>
    <w:tmpl w:val="14DEFE06"/>
    <w:lvl w:ilvl="0">
      <w:start w:val="1"/>
      <w:numFmt w:val="decimal"/>
      <w:lvlText w:val="%1."/>
      <w:lvlJc w:val="left"/>
      <w:pPr>
        <w:ind w:left="360" w:hanging="360"/>
      </w:pPr>
      <w:rPr>
        <w:rFonts w:cs="Times New Roman" w:hint="default"/>
        <w:color w:val="auto"/>
      </w:rPr>
    </w:lvl>
    <w:lvl w:ilvl="1">
      <w:start w:val="1"/>
      <w:numFmt w:val="decimal"/>
      <w:lvlText w:val="%1.%2."/>
      <w:lvlJc w:val="left"/>
      <w:pPr>
        <w:ind w:left="900" w:hanging="360"/>
      </w:pPr>
      <w:rPr>
        <w:rFonts w:cs="Times New Roman" w:hint="default"/>
        <w:color w:val="auto"/>
      </w:rPr>
    </w:lvl>
    <w:lvl w:ilvl="2">
      <w:start w:val="1"/>
      <w:numFmt w:val="decimal"/>
      <w:lvlText w:val="%1.%2.%3."/>
      <w:lvlJc w:val="left"/>
      <w:pPr>
        <w:ind w:left="1800" w:hanging="720"/>
      </w:pPr>
      <w:rPr>
        <w:rFonts w:cs="Times New Roman" w:hint="default"/>
        <w:color w:val="auto"/>
      </w:rPr>
    </w:lvl>
    <w:lvl w:ilvl="3">
      <w:start w:val="1"/>
      <w:numFmt w:val="decimal"/>
      <w:lvlText w:val="%1.%2.%3.%4."/>
      <w:lvlJc w:val="left"/>
      <w:pPr>
        <w:ind w:left="2340" w:hanging="720"/>
      </w:pPr>
      <w:rPr>
        <w:rFonts w:cs="Times New Roman" w:hint="default"/>
        <w:color w:val="auto"/>
      </w:rPr>
    </w:lvl>
    <w:lvl w:ilvl="4">
      <w:start w:val="1"/>
      <w:numFmt w:val="decimal"/>
      <w:lvlText w:val="%1.%2.%3.%4.%5."/>
      <w:lvlJc w:val="left"/>
      <w:pPr>
        <w:ind w:left="3240" w:hanging="1080"/>
      </w:pPr>
      <w:rPr>
        <w:rFonts w:cs="Times New Roman" w:hint="default"/>
        <w:color w:val="auto"/>
      </w:rPr>
    </w:lvl>
    <w:lvl w:ilvl="5">
      <w:start w:val="1"/>
      <w:numFmt w:val="decimal"/>
      <w:lvlText w:val="%1.%2.%3.%4.%5.%6."/>
      <w:lvlJc w:val="left"/>
      <w:pPr>
        <w:ind w:left="3780" w:hanging="1080"/>
      </w:pPr>
      <w:rPr>
        <w:rFonts w:cs="Times New Roman" w:hint="default"/>
        <w:color w:val="auto"/>
      </w:rPr>
    </w:lvl>
    <w:lvl w:ilvl="6">
      <w:start w:val="1"/>
      <w:numFmt w:val="decimal"/>
      <w:lvlText w:val="%1.%2.%3.%4.%5.%6.%7."/>
      <w:lvlJc w:val="left"/>
      <w:pPr>
        <w:ind w:left="4680" w:hanging="1440"/>
      </w:pPr>
      <w:rPr>
        <w:rFonts w:cs="Times New Roman" w:hint="default"/>
        <w:color w:val="auto"/>
      </w:rPr>
    </w:lvl>
    <w:lvl w:ilvl="7">
      <w:start w:val="1"/>
      <w:numFmt w:val="decimal"/>
      <w:lvlText w:val="%1.%2.%3.%4.%5.%6.%7.%8."/>
      <w:lvlJc w:val="left"/>
      <w:pPr>
        <w:ind w:left="5220" w:hanging="1440"/>
      </w:pPr>
      <w:rPr>
        <w:rFonts w:cs="Times New Roman" w:hint="default"/>
        <w:color w:val="auto"/>
      </w:rPr>
    </w:lvl>
    <w:lvl w:ilvl="8">
      <w:start w:val="1"/>
      <w:numFmt w:val="decimal"/>
      <w:lvlText w:val="%1.%2.%3.%4.%5.%6.%7.%8.%9."/>
      <w:lvlJc w:val="left"/>
      <w:pPr>
        <w:ind w:left="6120" w:hanging="1800"/>
      </w:pPr>
      <w:rPr>
        <w:rFonts w:cs="Times New Roman" w:hint="default"/>
        <w:color w:val="auto"/>
      </w:rPr>
    </w:lvl>
  </w:abstractNum>
  <w:abstractNum w:abstractNumId="8">
    <w:nsid w:val="26205557"/>
    <w:multiLevelType w:val="hybridMultilevel"/>
    <w:tmpl w:val="6A78F2EE"/>
    <w:lvl w:ilvl="0" w:tplc="04190001">
      <w:start w:val="1"/>
      <w:numFmt w:val="bullet"/>
      <w:lvlText w:val=""/>
      <w:lvlJc w:val="left"/>
      <w:pPr>
        <w:tabs>
          <w:tab w:val="num" w:pos="1630"/>
        </w:tabs>
        <w:ind w:left="1630" w:hanging="360"/>
      </w:pPr>
      <w:rPr>
        <w:rFonts w:ascii="Symbol" w:hAnsi="Symbol" w:hint="default"/>
      </w:rPr>
    </w:lvl>
    <w:lvl w:ilvl="1" w:tplc="04190003">
      <w:start w:val="1"/>
      <w:numFmt w:val="bullet"/>
      <w:lvlText w:val="o"/>
      <w:lvlJc w:val="left"/>
      <w:pPr>
        <w:tabs>
          <w:tab w:val="num" w:pos="2350"/>
        </w:tabs>
        <w:ind w:left="2350" w:hanging="360"/>
      </w:pPr>
      <w:rPr>
        <w:rFonts w:ascii="Courier New" w:hAnsi="Courier New" w:hint="default"/>
      </w:rPr>
    </w:lvl>
    <w:lvl w:ilvl="2" w:tplc="04190005">
      <w:start w:val="1"/>
      <w:numFmt w:val="bullet"/>
      <w:lvlText w:val=""/>
      <w:lvlJc w:val="left"/>
      <w:pPr>
        <w:tabs>
          <w:tab w:val="num" w:pos="3070"/>
        </w:tabs>
        <w:ind w:left="3070" w:hanging="360"/>
      </w:pPr>
      <w:rPr>
        <w:rFonts w:ascii="Wingdings" w:hAnsi="Wingdings" w:hint="default"/>
      </w:rPr>
    </w:lvl>
    <w:lvl w:ilvl="3" w:tplc="04190001">
      <w:start w:val="1"/>
      <w:numFmt w:val="bullet"/>
      <w:lvlText w:val=""/>
      <w:lvlJc w:val="left"/>
      <w:pPr>
        <w:tabs>
          <w:tab w:val="num" w:pos="3790"/>
        </w:tabs>
        <w:ind w:left="3790" w:hanging="360"/>
      </w:pPr>
      <w:rPr>
        <w:rFonts w:ascii="Symbol" w:hAnsi="Symbol" w:hint="default"/>
      </w:rPr>
    </w:lvl>
    <w:lvl w:ilvl="4" w:tplc="04190003">
      <w:start w:val="1"/>
      <w:numFmt w:val="bullet"/>
      <w:lvlText w:val="o"/>
      <w:lvlJc w:val="left"/>
      <w:pPr>
        <w:tabs>
          <w:tab w:val="num" w:pos="4510"/>
        </w:tabs>
        <w:ind w:left="4510" w:hanging="360"/>
      </w:pPr>
      <w:rPr>
        <w:rFonts w:ascii="Courier New" w:hAnsi="Courier New" w:hint="default"/>
      </w:rPr>
    </w:lvl>
    <w:lvl w:ilvl="5" w:tplc="04190005">
      <w:start w:val="1"/>
      <w:numFmt w:val="bullet"/>
      <w:lvlText w:val=""/>
      <w:lvlJc w:val="left"/>
      <w:pPr>
        <w:tabs>
          <w:tab w:val="num" w:pos="5230"/>
        </w:tabs>
        <w:ind w:left="5230" w:hanging="360"/>
      </w:pPr>
      <w:rPr>
        <w:rFonts w:ascii="Wingdings" w:hAnsi="Wingdings" w:hint="default"/>
      </w:rPr>
    </w:lvl>
    <w:lvl w:ilvl="6" w:tplc="04190001">
      <w:start w:val="1"/>
      <w:numFmt w:val="bullet"/>
      <w:lvlText w:val=""/>
      <w:lvlJc w:val="left"/>
      <w:pPr>
        <w:tabs>
          <w:tab w:val="num" w:pos="5950"/>
        </w:tabs>
        <w:ind w:left="5950" w:hanging="360"/>
      </w:pPr>
      <w:rPr>
        <w:rFonts w:ascii="Symbol" w:hAnsi="Symbol" w:hint="default"/>
      </w:rPr>
    </w:lvl>
    <w:lvl w:ilvl="7" w:tplc="04190003">
      <w:start w:val="1"/>
      <w:numFmt w:val="bullet"/>
      <w:lvlText w:val="o"/>
      <w:lvlJc w:val="left"/>
      <w:pPr>
        <w:tabs>
          <w:tab w:val="num" w:pos="6670"/>
        </w:tabs>
        <w:ind w:left="6670" w:hanging="360"/>
      </w:pPr>
      <w:rPr>
        <w:rFonts w:ascii="Courier New" w:hAnsi="Courier New" w:hint="default"/>
      </w:rPr>
    </w:lvl>
    <w:lvl w:ilvl="8" w:tplc="04190005">
      <w:start w:val="1"/>
      <w:numFmt w:val="bullet"/>
      <w:lvlText w:val=""/>
      <w:lvlJc w:val="left"/>
      <w:pPr>
        <w:tabs>
          <w:tab w:val="num" w:pos="7390"/>
        </w:tabs>
        <w:ind w:left="7390" w:hanging="360"/>
      </w:pPr>
      <w:rPr>
        <w:rFonts w:ascii="Wingdings" w:hAnsi="Wingdings" w:hint="default"/>
      </w:rPr>
    </w:lvl>
  </w:abstractNum>
  <w:abstractNum w:abstractNumId="9">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2A6F1DDC"/>
    <w:multiLevelType w:val="hybridMultilevel"/>
    <w:tmpl w:val="3E2ED878"/>
    <w:lvl w:ilvl="0" w:tplc="7FE86376">
      <w:numFmt w:val="bullet"/>
      <w:lvlText w:val="-"/>
      <w:lvlJc w:val="left"/>
      <w:pPr>
        <w:tabs>
          <w:tab w:val="num" w:pos="1774"/>
        </w:tabs>
        <w:ind w:left="1774" w:hanging="1065"/>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41005220"/>
    <w:multiLevelType w:val="multilevel"/>
    <w:tmpl w:val="6F3CAF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ECD568E"/>
    <w:multiLevelType w:val="hybridMultilevel"/>
    <w:tmpl w:val="CF44ECD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53DD14E4"/>
    <w:multiLevelType w:val="hybridMultilevel"/>
    <w:tmpl w:val="73087C50"/>
    <w:lvl w:ilvl="0" w:tplc="D354C4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F2A21FE"/>
    <w:multiLevelType w:val="multilevel"/>
    <w:tmpl w:val="29A4D6EC"/>
    <w:lvl w:ilvl="0">
      <w:start w:val="8"/>
      <w:numFmt w:val="decimal"/>
      <w:lvlText w:val="%1."/>
      <w:lvlJc w:val="left"/>
      <w:pPr>
        <w:ind w:left="360" w:hanging="360"/>
      </w:pPr>
      <w:rPr>
        <w:rFonts w:cs="Times New Roman" w:hint="default"/>
      </w:rPr>
    </w:lvl>
    <w:lvl w:ilvl="1">
      <w:start w:val="1"/>
      <w:numFmt w:val="decimal"/>
      <w:lvlText w:val="%1.%2."/>
      <w:lvlJc w:val="left"/>
      <w:pPr>
        <w:ind w:left="1770" w:hanging="360"/>
      </w:pPr>
      <w:rPr>
        <w:rFonts w:cs="Times New Roman"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4950" w:hanging="72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130" w:hanging="1080"/>
      </w:pPr>
      <w:rPr>
        <w:rFonts w:cs="Times New Roman" w:hint="default"/>
      </w:rPr>
    </w:lvl>
    <w:lvl w:ilvl="6">
      <w:start w:val="1"/>
      <w:numFmt w:val="decimal"/>
      <w:lvlText w:val="%1.%2.%3.%4.%5.%6.%7."/>
      <w:lvlJc w:val="left"/>
      <w:pPr>
        <w:ind w:left="9900" w:hanging="1440"/>
      </w:pPr>
      <w:rPr>
        <w:rFonts w:cs="Times New Roman" w:hint="default"/>
      </w:rPr>
    </w:lvl>
    <w:lvl w:ilvl="7">
      <w:start w:val="1"/>
      <w:numFmt w:val="decimal"/>
      <w:lvlText w:val="%1.%2.%3.%4.%5.%6.%7.%8."/>
      <w:lvlJc w:val="left"/>
      <w:pPr>
        <w:ind w:left="11310" w:hanging="1440"/>
      </w:pPr>
      <w:rPr>
        <w:rFonts w:cs="Times New Roman" w:hint="default"/>
      </w:rPr>
    </w:lvl>
    <w:lvl w:ilvl="8">
      <w:start w:val="1"/>
      <w:numFmt w:val="decimal"/>
      <w:lvlText w:val="%1.%2.%3.%4.%5.%6.%7.%8.%9."/>
      <w:lvlJc w:val="left"/>
      <w:pPr>
        <w:ind w:left="13080" w:hanging="1800"/>
      </w:pPr>
      <w:rPr>
        <w:rFonts w:cs="Times New Roman" w:hint="default"/>
      </w:rPr>
    </w:lvl>
  </w:abstractNum>
  <w:abstractNum w:abstractNumId="16">
    <w:nsid w:val="603B791A"/>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289671F"/>
    <w:multiLevelType w:val="multilevel"/>
    <w:tmpl w:val="D8745470"/>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671E3354"/>
    <w:multiLevelType w:val="multilevel"/>
    <w:tmpl w:val="CF7C411E"/>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33"/>
        </w:tabs>
        <w:ind w:left="33" w:hanging="600"/>
      </w:pPr>
      <w:rPr>
        <w:rFonts w:cs="Times New Roman" w:hint="default"/>
      </w:rPr>
    </w:lvl>
    <w:lvl w:ilvl="2">
      <w:start w:val="1"/>
      <w:numFmt w:val="decimal"/>
      <w:lvlText w:val="%1.%2.%3."/>
      <w:lvlJc w:val="left"/>
      <w:pPr>
        <w:tabs>
          <w:tab w:val="num" w:pos="-414"/>
        </w:tabs>
        <w:ind w:left="-414" w:hanging="720"/>
      </w:pPr>
      <w:rPr>
        <w:rFonts w:cs="Times New Roman" w:hint="default"/>
      </w:rPr>
    </w:lvl>
    <w:lvl w:ilvl="3">
      <w:start w:val="1"/>
      <w:numFmt w:val="decimal"/>
      <w:lvlText w:val="%1.%2.%3.%4."/>
      <w:lvlJc w:val="left"/>
      <w:pPr>
        <w:tabs>
          <w:tab w:val="num" w:pos="-981"/>
        </w:tabs>
        <w:ind w:left="-981" w:hanging="720"/>
      </w:pPr>
      <w:rPr>
        <w:rFonts w:cs="Times New Roman" w:hint="default"/>
      </w:rPr>
    </w:lvl>
    <w:lvl w:ilvl="4">
      <w:start w:val="1"/>
      <w:numFmt w:val="decimal"/>
      <w:lvlText w:val="%1.%2.%3.%4.%5."/>
      <w:lvlJc w:val="left"/>
      <w:pPr>
        <w:tabs>
          <w:tab w:val="num" w:pos="-1188"/>
        </w:tabs>
        <w:ind w:left="-1188" w:hanging="1080"/>
      </w:pPr>
      <w:rPr>
        <w:rFonts w:cs="Times New Roman" w:hint="default"/>
      </w:rPr>
    </w:lvl>
    <w:lvl w:ilvl="5">
      <w:start w:val="1"/>
      <w:numFmt w:val="decimal"/>
      <w:lvlText w:val="%1.%2.%3.%4.%5.%6."/>
      <w:lvlJc w:val="left"/>
      <w:pPr>
        <w:tabs>
          <w:tab w:val="num" w:pos="-1755"/>
        </w:tabs>
        <w:ind w:left="-1755" w:hanging="1080"/>
      </w:pPr>
      <w:rPr>
        <w:rFonts w:cs="Times New Roman" w:hint="default"/>
      </w:rPr>
    </w:lvl>
    <w:lvl w:ilvl="6">
      <w:start w:val="1"/>
      <w:numFmt w:val="decimal"/>
      <w:lvlText w:val="%1.%2.%3.%4.%5.%6.%7."/>
      <w:lvlJc w:val="left"/>
      <w:pPr>
        <w:tabs>
          <w:tab w:val="num" w:pos="-1962"/>
        </w:tabs>
        <w:ind w:left="-1962" w:hanging="1440"/>
      </w:pPr>
      <w:rPr>
        <w:rFonts w:cs="Times New Roman" w:hint="default"/>
      </w:rPr>
    </w:lvl>
    <w:lvl w:ilvl="7">
      <w:start w:val="1"/>
      <w:numFmt w:val="decimal"/>
      <w:lvlText w:val="%1.%2.%3.%4.%5.%6.%7.%8."/>
      <w:lvlJc w:val="left"/>
      <w:pPr>
        <w:tabs>
          <w:tab w:val="num" w:pos="-2529"/>
        </w:tabs>
        <w:ind w:left="-2529" w:hanging="1440"/>
      </w:pPr>
      <w:rPr>
        <w:rFonts w:cs="Times New Roman" w:hint="default"/>
      </w:rPr>
    </w:lvl>
    <w:lvl w:ilvl="8">
      <w:start w:val="1"/>
      <w:numFmt w:val="decimal"/>
      <w:lvlText w:val="%1.%2.%3.%4.%5.%6.%7.%8.%9."/>
      <w:lvlJc w:val="left"/>
      <w:pPr>
        <w:tabs>
          <w:tab w:val="num" w:pos="-2736"/>
        </w:tabs>
        <w:ind w:left="-2736" w:hanging="1800"/>
      </w:pPr>
      <w:rPr>
        <w:rFonts w:cs="Times New Roman" w:hint="default"/>
      </w:rPr>
    </w:lvl>
  </w:abstractNum>
  <w:abstractNum w:abstractNumId="19">
    <w:nsid w:val="6D506D3A"/>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2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1">
    <w:nsid w:val="79E52883"/>
    <w:multiLevelType w:val="multilevel"/>
    <w:tmpl w:val="E97019F2"/>
    <w:lvl w:ilvl="0">
      <w:start w:val="10"/>
      <w:numFmt w:val="decimal"/>
      <w:lvlText w:val="%1."/>
      <w:lvlJc w:val="left"/>
      <w:pPr>
        <w:ind w:left="720" w:hanging="720"/>
      </w:pPr>
      <w:rPr>
        <w:rFonts w:cs="Times New Roman" w:hint="default"/>
      </w:rPr>
    </w:lvl>
    <w:lvl w:ilvl="1">
      <w:start w:val="5"/>
      <w:numFmt w:val="decimal"/>
      <w:lvlText w:val="%1.%2."/>
      <w:lvlJc w:val="left"/>
      <w:pPr>
        <w:ind w:left="1427" w:hanging="720"/>
      </w:pPr>
      <w:rPr>
        <w:rFonts w:cs="Times New Roman" w:hint="default"/>
      </w:rPr>
    </w:lvl>
    <w:lvl w:ilvl="2">
      <w:start w:val="2"/>
      <w:numFmt w:val="decimal"/>
      <w:lvlText w:val="%1.%2.%3."/>
      <w:lvlJc w:val="left"/>
      <w:pPr>
        <w:ind w:left="2134" w:hanging="720"/>
      </w:pPr>
      <w:rPr>
        <w:rFonts w:cs="Times New Roman" w:hint="default"/>
      </w:rPr>
    </w:lvl>
    <w:lvl w:ilvl="3">
      <w:start w:val="1"/>
      <w:numFmt w:val="decimal"/>
      <w:lvlText w:val="%1.%2.%3.%4."/>
      <w:lvlJc w:val="left"/>
      <w:pPr>
        <w:ind w:left="3201" w:hanging="1080"/>
      </w:pPr>
      <w:rPr>
        <w:rFonts w:cs="Times New Roman" w:hint="default"/>
      </w:rPr>
    </w:lvl>
    <w:lvl w:ilvl="4">
      <w:start w:val="1"/>
      <w:numFmt w:val="decimal"/>
      <w:lvlText w:val="%1.%2.%3.%4.%5."/>
      <w:lvlJc w:val="left"/>
      <w:pPr>
        <w:ind w:left="3908" w:hanging="1080"/>
      </w:pPr>
      <w:rPr>
        <w:rFonts w:cs="Times New Roman" w:hint="default"/>
      </w:rPr>
    </w:lvl>
    <w:lvl w:ilvl="5">
      <w:start w:val="1"/>
      <w:numFmt w:val="decimal"/>
      <w:lvlText w:val="%1.%2.%3.%4.%5.%6."/>
      <w:lvlJc w:val="left"/>
      <w:pPr>
        <w:ind w:left="4975" w:hanging="1440"/>
      </w:pPr>
      <w:rPr>
        <w:rFonts w:cs="Times New Roman" w:hint="default"/>
      </w:rPr>
    </w:lvl>
    <w:lvl w:ilvl="6">
      <w:start w:val="1"/>
      <w:numFmt w:val="decimal"/>
      <w:lvlText w:val="%1.%2.%3.%4.%5.%6.%7."/>
      <w:lvlJc w:val="left"/>
      <w:pPr>
        <w:ind w:left="5682" w:hanging="1440"/>
      </w:pPr>
      <w:rPr>
        <w:rFonts w:cs="Times New Roman" w:hint="default"/>
      </w:rPr>
    </w:lvl>
    <w:lvl w:ilvl="7">
      <w:start w:val="1"/>
      <w:numFmt w:val="decimal"/>
      <w:lvlText w:val="%1.%2.%3.%4.%5.%6.%7.%8."/>
      <w:lvlJc w:val="left"/>
      <w:pPr>
        <w:ind w:left="6749" w:hanging="1800"/>
      </w:pPr>
      <w:rPr>
        <w:rFonts w:cs="Times New Roman" w:hint="default"/>
      </w:rPr>
    </w:lvl>
    <w:lvl w:ilvl="8">
      <w:start w:val="1"/>
      <w:numFmt w:val="decimal"/>
      <w:lvlText w:val="%1.%2.%3.%4.%5.%6.%7.%8.%9."/>
      <w:lvlJc w:val="left"/>
      <w:pPr>
        <w:ind w:left="7456" w:hanging="1800"/>
      </w:pPr>
      <w:rPr>
        <w:rFonts w:cs="Times New Roman" w:hint="default"/>
      </w:rPr>
    </w:lvl>
  </w:abstractNum>
  <w:abstractNum w:abstractNumId="22">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13"/>
  </w:num>
  <w:num w:numId="2">
    <w:abstractNumId w:val="20"/>
  </w:num>
  <w:num w:numId="3">
    <w:abstractNumId w:val="1"/>
  </w:num>
  <w:num w:numId="4">
    <w:abstractNumId w:val="22"/>
  </w:num>
  <w:num w:numId="5">
    <w:abstractNumId w:val="8"/>
  </w:num>
  <w:num w:numId="6">
    <w:abstractNumId w:val="11"/>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4"/>
  </w:num>
  <w:num w:numId="10">
    <w:abstractNumId w:val="12"/>
  </w:num>
  <w:num w:numId="11">
    <w:abstractNumId w:val="6"/>
  </w:num>
  <w:num w:numId="12">
    <w:abstractNumId w:val="17"/>
  </w:num>
  <w:num w:numId="13">
    <w:abstractNumId w:val="3"/>
  </w:num>
  <w:num w:numId="14">
    <w:abstractNumId w:val="7"/>
  </w:num>
  <w:num w:numId="15">
    <w:abstractNumId w:val="15"/>
  </w:num>
  <w:num w:numId="16">
    <w:abstractNumId w:val="2"/>
  </w:num>
  <w:num w:numId="17">
    <w:abstractNumId w:val="0"/>
  </w:num>
  <w:num w:numId="18">
    <w:abstractNumId w:val="21"/>
  </w:num>
  <w:num w:numId="19">
    <w:abstractNumId w:val="5"/>
  </w:num>
  <w:num w:numId="20">
    <w:abstractNumId w:val="19"/>
  </w:num>
  <w:num w:numId="21">
    <w:abstractNumId w:val="18"/>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cumentProtection w:edit="readOnly" w:enforcement="0"/>
  <w:defaultTabStop w:val="708"/>
  <w:doNotHyphenateCaps/>
  <w:drawingGridHorizontalSpacing w:val="12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rsids>
    <w:rsidRoot w:val="006E28C8"/>
    <w:rsid w:val="00000144"/>
    <w:rsid w:val="00002FD0"/>
    <w:rsid w:val="000049C4"/>
    <w:rsid w:val="00005013"/>
    <w:rsid w:val="00005C71"/>
    <w:rsid w:val="000134DC"/>
    <w:rsid w:val="00020DA9"/>
    <w:rsid w:val="00023263"/>
    <w:rsid w:val="00025A33"/>
    <w:rsid w:val="0002610D"/>
    <w:rsid w:val="00032BB0"/>
    <w:rsid w:val="000348AF"/>
    <w:rsid w:val="00040D1D"/>
    <w:rsid w:val="0004209B"/>
    <w:rsid w:val="00043680"/>
    <w:rsid w:val="0005111E"/>
    <w:rsid w:val="00051E25"/>
    <w:rsid w:val="00051FD8"/>
    <w:rsid w:val="00052253"/>
    <w:rsid w:val="000549B0"/>
    <w:rsid w:val="0006027D"/>
    <w:rsid w:val="000608E5"/>
    <w:rsid w:val="00065FA7"/>
    <w:rsid w:val="0006731B"/>
    <w:rsid w:val="000677FA"/>
    <w:rsid w:val="00070FA2"/>
    <w:rsid w:val="00072CCF"/>
    <w:rsid w:val="00073D26"/>
    <w:rsid w:val="00075EC3"/>
    <w:rsid w:val="00080705"/>
    <w:rsid w:val="000807AF"/>
    <w:rsid w:val="000818BC"/>
    <w:rsid w:val="00086370"/>
    <w:rsid w:val="00091103"/>
    <w:rsid w:val="00091118"/>
    <w:rsid w:val="00091415"/>
    <w:rsid w:val="00096471"/>
    <w:rsid w:val="00096750"/>
    <w:rsid w:val="000A0055"/>
    <w:rsid w:val="000A1C43"/>
    <w:rsid w:val="000A2E32"/>
    <w:rsid w:val="000A37A3"/>
    <w:rsid w:val="000A390E"/>
    <w:rsid w:val="000A56BE"/>
    <w:rsid w:val="000A5F4F"/>
    <w:rsid w:val="000A7C08"/>
    <w:rsid w:val="000A7C41"/>
    <w:rsid w:val="000B4146"/>
    <w:rsid w:val="000B42E4"/>
    <w:rsid w:val="000B435E"/>
    <w:rsid w:val="000B4E09"/>
    <w:rsid w:val="000B6E1A"/>
    <w:rsid w:val="000C0649"/>
    <w:rsid w:val="000C1C3D"/>
    <w:rsid w:val="000C3100"/>
    <w:rsid w:val="000C3908"/>
    <w:rsid w:val="000C3EB5"/>
    <w:rsid w:val="000C42C9"/>
    <w:rsid w:val="000C4CE6"/>
    <w:rsid w:val="000C636A"/>
    <w:rsid w:val="000C6FCC"/>
    <w:rsid w:val="000C7A3C"/>
    <w:rsid w:val="000D13B0"/>
    <w:rsid w:val="000D1D41"/>
    <w:rsid w:val="000D38B6"/>
    <w:rsid w:val="000E1FD9"/>
    <w:rsid w:val="000E27CD"/>
    <w:rsid w:val="000E43C5"/>
    <w:rsid w:val="000E4543"/>
    <w:rsid w:val="000E56C7"/>
    <w:rsid w:val="000F0CFC"/>
    <w:rsid w:val="000F2860"/>
    <w:rsid w:val="000F40A5"/>
    <w:rsid w:val="000F65D6"/>
    <w:rsid w:val="000F6791"/>
    <w:rsid w:val="000F77E7"/>
    <w:rsid w:val="001020AB"/>
    <w:rsid w:val="00102227"/>
    <w:rsid w:val="001037F4"/>
    <w:rsid w:val="00105D3D"/>
    <w:rsid w:val="00106450"/>
    <w:rsid w:val="00106F1E"/>
    <w:rsid w:val="00110789"/>
    <w:rsid w:val="0011122E"/>
    <w:rsid w:val="0011236E"/>
    <w:rsid w:val="00112503"/>
    <w:rsid w:val="001126F0"/>
    <w:rsid w:val="001169E6"/>
    <w:rsid w:val="00121E79"/>
    <w:rsid w:val="00122724"/>
    <w:rsid w:val="0012366A"/>
    <w:rsid w:val="00125F6E"/>
    <w:rsid w:val="00131DA6"/>
    <w:rsid w:val="0013279C"/>
    <w:rsid w:val="0013490D"/>
    <w:rsid w:val="00134DE9"/>
    <w:rsid w:val="00135248"/>
    <w:rsid w:val="00141CAF"/>
    <w:rsid w:val="001425D9"/>
    <w:rsid w:val="00142AF0"/>
    <w:rsid w:val="001436A3"/>
    <w:rsid w:val="00143FC4"/>
    <w:rsid w:val="001460A2"/>
    <w:rsid w:val="00146A2E"/>
    <w:rsid w:val="001516AB"/>
    <w:rsid w:val="00151D20"/>
    <w:rsid w:val="001527A9"/>
    <w:rsid w:val="00152C35"/>
    <w:rsid w:val="001530E9"/>
    <w:rsid w:val="0015349B"/>
    <w:rsid w:val="00155D8B"/>
    <w:rsid w:val="00156A70"/>
    <w:rsid w:val="00162119"/>
    <w:rsid w:val="00163198"/>
    <w:rsid w:val="001670F7"/>
    <w:rsid w:val="00171FA5"/>
    <w:rsid w:val="00171FE2"/>
    <w:rsid w:val="00172B5B"/>
    <w:rsid w:val="00175552"/>
    <w:rsid w:val="001777C9"/>
    <w:rsid w:val="00181541"/>
    <w:rsid w:val="00181C6E"/>
    <w:rsid w:val="00185BFB"/>
    <w:rsid w:val="001871BA"/>
    <w:rsid w:val="0019100B"/>
    <w:rsid w:val="00191932"/>
    <w:rsid w:val="0019275C"/>
    <w:rsid w:val="00195E5A"/>
    <w:rsid w:val="00196BEC"/>
    <w:rsid w:val="001A37AA"/>
    <w:rsid w:val="001A4F07"/>
    <w:rsid w:val="001A4F80"/>
    <w:rsid w:val="001A5D32"/>
    <w:rsid w:val="001A6178"/>
    <w:rsid w:val="001A658E"/>
    <w:rsid w:val="001B03A4"/>
    <w:rsid w:val="001B2251"/>
    <w:rsid w:val="001B445F"/>
    <w:rsid w:val="001B4765"/>
    <w:rsid w:val="001C1624"/>
    <w:rsid w:val="001C2307"/>
    <w:rsid w:val="001C3953"/>
    <w:rsid w:val="001C40E1"/>
    <w:rsid w:val="001C5F2A"/>
    <w:rsid w:val="001C74D5"/>
    <w:rsid w:val="001D34EC"/>
    <w:rsid w:val="001D3A4F"/>
    <w:rsid w:val="001D4387"/>
    <w:rsid w:val="001D4DCD"/>
    <w:rsid w:val="001D5EA5"/>
    <w:rsid w:val="001E5358"/>
    <w:rsid w:val="001E6D56"/>
    <w:rsid w:val="001E7D8D"/>
    <w:rsid w:val="001F4A81"/>
    <w:rsid w:val="001F6EBD"/>
    <w:rsid w:val="00200672"/>
    <w:rsid w:val="0020176C"/>
    <w:rsid w:val="002019C6"/>
    <w:rsid w:val="0020316E"/>
    <w:rsid w:val="002052ED"/>
    <w:rsid w:val="002065EB"/>
    <w:rsid w:val="00206E2B"/>
    <w:rsid w:val="002077E8"/>
    <w:rsid w:val="002112B7"/>
    <w:rsid w:val="002114FA"/>
    <w:rsid w:val="00212137"/>
    <w:rsid w:val="00213483"/>
    <w:rsid w:val="00216714"/>
    <w:rsid w:val="00216A88"/>
    <w:rsid w:val="00217EA3"/>
    <w:rsid w:val="00220481"/>
    <w:rsid w:val="00221214"/>
    <w:rsid w:val="00221D16"/>
    <w:rsid w:val="00223E66"/>
    <w:rsid w:val="00224364"/>
    <w:rsid w:val="00224659"/>
    <w:rsid w:val="00226002"/>
    <w:rsid w:val="00232589"/>
    <w:rsid w:val="00233024"/>
    <w:rsid w:val="002334B3"/>
    <w:rsid w:val="00236D08"/>
    <w:rsid w:val="00237BC1"/>
    <w:rsid w:val="00241D29"/>
    <w:rsid w:val="0024213A"/>
    <w:rsid w:val="002425DE"/>
    <w:rsid w:val="00242F04"/>
    <w:rsid w:val="00244BE4"/>
    <w:rsid w:val="002451A4"/>
    <w:rsid w:val="00245BD7"/>
    <w:rsid w:val="00247E01"/>
    <w:rsid w:val="002518EC"/>
    <w:rsid w:val="002539E3"/>
    <w:rsid w:val="0025546E"/>
    <w:rsid w:val="0025590E"/>
    <w:rsid w:val="002559B1"/>
    <w:rsid w:val="00257184"/>
    <w:rsid w:val="00257B06"/>
    <w:rsid w:val="00262134"/>
    <w:rsid w:val="0026433F"/>
    <w:rsid w:val="002669E5"/>
    <w:rsid w:val="002722C8"/>
    <w:rsid w:val="002739FC"/>
    <w:rsid w:val="00274FD9"/>
    <w:rsid w:val="00275224"/>
    <w:rsid w:val="00276997"/>
    <w:rsid w:val="002778EF"/>
    <w:rsid w:val="00280557"/>
    <w:rsid w:val="002817D1"/>
    <w:rsid w:val="00281AA8"/>
    <w:rsid w:val="00282248"/>
    <w:rsid w:val="0028241A"/>
    <w:rsid w:val="00284173"/>
    <w:rsid w:val="0028496F"/>
    <w:rsid w:val="00286DEE"/>
    <w:rsid w:val="00290F42"/>
    <w:rsid w:val="002920AA"/>
    <w:rsid w:val="00292216"/>
    <w:rsid w:val="002938BB"/>
    <w:rsid w:val="002966BE"/>
    <w:rsid w:val="00296EFB"/>
    <w:rsid w:val="0029728A"/>
    <w:rsid w:val="002A044C"/>
    <w:rsid w:val="002A2DB5"/>
    <w:rsid w:val="002A6188"/>
    <w:rsid w:val="002A679E"/>
    <w:rsid w:val="002B0E85"/>
    <w:rsid w:val="002B0E98"/>
    <w:rsid w:val="002B21C0"/>
    <w:rsid w:val="002B4E81"/>
    <w:rsid w:val="002B5A45"/>
    <w:rsid w:val="002B5E91"/>
    <w:rsid w:val="002B7FF9"/>
    <w:rsid w:val="002C11C3"/>
    <w:rsid w:val="002C1428"/>
    <w:rsid w:val="002C5745"/>
    <w:rsid w:val="002D2696"/>
    <w:rsid w:val="002D3E0F"/>
    <w:rsid w:val="002D4EF5"/>
    <w:rsid w:val="002D649D"/>
    <w:rsid w:val="002D6E1F"/>
    <w:rsid w:val="002D75DC"/>
    <w:rsid w:val="002D7D95"/>
    <w:rsid w:val="002E04AC"/>
    <w:rsid w:val="002E08EB"/>
    <w:rsid w:val="002E3615"/>
    <w:rsid w:val="002E3C0E"/>
    <w:rsid w:val="002E52AE"/>
    <w:rsid w:val="002E73E4"/>
    <w:rsid w:val="002F0712"/>
    <w:rsid w:val="002F0B1D"/>
    <w:rsid w:val="002F0D49"/>
    <w:rsid w:val="002F160D"/>
    <w:rsid w:val="002F2086"/>
    <w:rsid w:val="002F25F4"/>
    <w:rsid w:val="002F5C20"/>
    <w:rsid w:val="002F63A8"/>
    <w:rsid w:val="002F6F7F"/>
    <w:rsid w:val="00300E48"/>
    <w:rsid w:val="003010A0"/>
    <w:rsid w:val="00303DD8"/>
    <w:rsid w:val="003053CE"/>
    <w:rsid w:val="00306A7F"/>
    <w:rsid w:val="00306E1F"/>
    <w:rsid w:val="003071C4"/>
    <w:rsid w:val="00311C2A"/>
    <w:rsid w:val="00313010"/>
    <w:rsid w:val="003150B6"/>
    <w:rsid w:val="003158AA"/>
    <w:rsid w:val="00317704"/>
    <w:rsid w:val="0032021B"/>
    <w:rsid w:val="00320301"/>
    <w:rsid w:val="003227A9"/>
    <w:rsid w:val="00322978"/>
    <w:rsid w:val="0032339A"/>
    <w:rsid w:val="00325282"/>
    <w:rsid w:val="003266EC"/>
    <w:rsid w:val="0032790F"/>
    <w:rsid w:val="003301BF"/>
    <w:rsid w:val="003302E9"/>
    <w:rsid w:val="00330DF5"/>
    <w:rsid w:val="00333A47"/>
    <w:rsid w:val="00334571"/>
    <w:rsid w:val="00343C30"/>
    <w:rsid w:val="00343D3F"/>
    <w:rsid w:val="003444AC"/>
    <w:rsid w:val="00344E69"/>
    <w:rsid w:val="0034549F"/>
    <w:rsid w:val="003459C0"/>
    <w:rsid w:val="00346047"/>
    <w:rsid w:val="00346435"/>
    <w:rsid w:val="0034694A"/>
    <w:rsid w:val="003510D4"/>
    <w:rsid w:val="00351B8A"/>
    <w:rsid w:val="003520AF"/>
    <w:rsid w:val="00353791"/>
    <w:rsid w:val="0035401F"/>
    <w:rsid w:val="00354CB8"/>
    <w:rsid w:val="00354CBC"/>
    <w:rsid w:val="003552EE"/>
    <w:rsid w:val="00356EE8"/>
    <w:rsid w:val="00362E61"/>
    <w:rsid w:val="00366DAB"/>
    <w:rsid w:val="00371609"/>
    <w:rsid w:val="00371C92"/>
    <w:rsid w:val="0037212B"/>
    <w:rsid w:val="00373C29"/>
    <w:rsid w:val="00374A54"/>
    <w:rsid w:val="00375E60"/>
    <w:rsid w:val="00376962"/>
    <w:rsid w:val="0037754A"/>
    <w:rsid w:val="00381BFD"/>
    <w:rsid w:val="00382E3B"/>
    <w:rsid w:val="003840E7"/>
    <w:rsid w:val="003843BB"/>
    <w:rsid w:val="003858EF"/>
    <w:rsid w:val="003859D3"/>
    <w:rsid w:val="00385DF8"/>
    <w:rsid w:val="00391545"/>
    <w:rsid w:val="0039445F"/>
    <w:rsid w:val="00394818"/>
    <w:rsid w:val="00394F91"/>
    <w:rsid w:val="003965CD"/>
    <w:rsid w:val="00397575"/>
    <w:rsid w:val="003A24D1"/>
    <w:rsid w:val="003A3E05"/>
    <w:rsid w:val="003A7F2B"/>
    <w:rsid w:val="003B08A3"/>
    <w:rsid w:val="003B3169"/>
    <w:rsid w:val="003B3978"/>
    <w:rsid w:val="003B3DF5"/>
    <w:rsid w:val="003B5236"/>
    <w:rsid w:val="003B5538"/>
    <w:rsid w:val="003B5D2B"/>
    <w:rsid w:val="003B5E66"/>
    <w:rsid w:val="003C3D7F"/>
    <w:rsid w:val="003C67AB"/>
    <w:rsid w:val="003C6CEE"/>
    <w:rsid w:val="003C714D"/>
    <w:rsid w:val="003C7E5D"/>
    <w:rsid w:val="003D0560"/>
    <w:rsid w:val="003D15CB"/>
    <w:rsid w:val="003D163E"/>
    <w:rsid w:val="003D1645"/>
    <w:rsid w:val="003D3423"/>
    <w:rsid w:val="003D34C2"/>
    <w:rsid w:val="003D5D10"/>
    <w:rsid w:val="003E086A"/>
    <w:rsid w:val="003E1693"/>
    <w:rsid w:val="003E20FA"/>
    <w:rsid w:val="003E464E"/>
    <w:rsid w:val="003E4D6F"/>
    <w:rsid w:val="003E548A"/>
    <w:rsid w:val="003E624C"/>
    <w:rsid w:val="003F3AF5"/>
    <w:rsid w:val="003F4173"/>
    <w:rsid w:val="003F525D"/>
    <w:rsid w:val="003F7AFD"/>
    <w:rsid w:val="00400736"/>
    <w:rsid w:val="00400CAF"/>
    <w:rsid w:val="00400EB8"/>
    <w:rsid w:val="004042C2"/>
    <w:rsid w:val="00404560"/>
    <w:rsid w:val="00405D9F"/>
    <w:rsid w:val="00407D06"/>
    <w:rsid w:val="00410D33"/>
    <w:rsid w:val="00410DFE"/>
    <w:rsid w:val="00411152"/>
    <w:rsid w:val="004150A9"/>
    <w:rsid w:val="00415F47"/>
    <w:rsid w:val="0041634E"/>
    <w:rsid w:val="0041763F"/>
    <w:rsid w:val="004218D3"/>
    <w:rsid w:val="004238D4"/>
    <w:rsid w:val="00423C42"/>
    <w:rsid w:val="00424C5C"/>
    <w:rsid w:val="00424E02"/>
    <w:rsid w:val="00425387"/>
    <w:rsid w:val="004253AA"/>
    <w:rsid w:val="004305E6"/>
    <w:rsid w:val="00430774"/>
    <w:rsid w:val="0043248B"/>
    <w:rsid w:val="0043264F"/>
    <w:rsid w:val="00432B35"/>
    <w:rsid w:val="0043337A"/>
    <w:rsid w:val="0043357B"/>
    <w:rsid w:val="0043365C"/>
    <w:rsid w:val="00433B77"/>
    <w:rsid w:val="004354DC"/>
    <w:rsid w:val="00435929"/>
    <w:rsid w:val="00436F82"/>
    <w:rsid w:val="00441896"/>
    <w:rsid w:val="00441A23"/>
    <w:rsid w:val="004448AF"/>
    <w:rsid w:val="00446818"/>
    <w:rsid w:val="00446E24"/>
    <w:rsid w:val="00447108"/>
    <w:rsid w:val="004473C7"/>
    <w:rsid w:val="00452FAE"/>
    <w:rsid w:val="0045392E"/>
    <w:rsid w:val="00454262"/>
    <w:rsid w:val="00455077"/>
    <w:rsid w:val="00457344"/>
    <w:rsid w:val="00457E9B"/>
    <w:rsid w:val="00461434"/>
    <w:rsid w:val="0046670B"/>
    <w:rsid w:val="00470C35"/>
    <w:rsid w:val="00472C09"/>
    <w:rsid w:val="004730DF"/>
    <w:rsid w:val="004805AB"/>
    <w:rsid w:val="00480FD5"/>
    <w:rsid w:val="004830A2"/>
    <w:rsid w:val="0048650D"/>
    <w:rsid w:val="004874C1"/>
    <w:rsid w:val="0048768D"/>
    <w:rsid w:val="00490171"/>
    <w:rsid w:val="00490814"/>
    <w:rsid w:val="00491E31"/>
    <w:rsid w:val="00492188"/>
    <w:rsid w:val="004921B5"/>
    <w:rsid w:val="0049267E"/>
    <w:rsid w:val="004965FC"/>
    <w:rsid w:val="004A10DD"/>
    <w:rsid w:val="004A2E62"/>
    <w:rsid w:val="004A44CD"/>
    <w:rsid w:val="004A6FBC"/>
    <w:rsid w:val="004A7894"/>
    <w:rsid w:val="004B0773"/>
    <w:rsid w:val="004B1D83"/>
    <w:rsid w:val="004B4094"/>
    <w:rsid w:val="004B424F"/>
    <w:rsid w:val="004B4253"/>
    <w:rsid w:val="004B4BA2"/>
    <w:rsid w:val="004B61FC"/>
    <w:rsid w:val="004C3C72"/>
    <w:rsid w:val="004C590A"/>
    <w:rsid w:val="004C6D67"/>
    <w:rsid w:val="004C6EB6"/>
    <w:rsid w:val="004D0149"/>
    <w:rsid w:val="004D0DEE"/>
    <w:rsid w:val="004E0CAF"/>
    <w:rsid w:val="004E6662"/>
    <w:rsid w:val="004E7058"/>
    <w:rsid w:val="004E759E"/>
    <w:rsid w:val="004F08EF"/>
    <w:rsid w:val="004F1C37"/>
    <w:rsid w:val="004F1F79"/>
    <w:rsid w:val="004F42C8"/>
    <w:rsid w:val="004F63E5"/>
    <w:rsid w:val="004F7ED2"/>
    <w:rsid w:val="0050027A"/>
    <w:rsid w:val="005005EE"/>
    <w:rsid w:val="005018F0"/>
    <w:rsid w:val="00502A89"/>
    <w:rsid w:val="00503822"/>
    <w:rsid w:val="005044B1"/>
    <w:rsid w:val="00507C7F"/>
    <w:rsid w:val="00510364"/>
    <w:rsid w:val="005112A2"/>
    <w:rsid w:val="00514D14"/>
    <w:rsid w:val="00521481"/>
    <w:rsid w:val="005215A0"/>
    <w:rsid w:val="00521649"/>
    <w:rsid w:val="00524B4F"/>
    <w:rsid w:val="00524E48"/>
    <w:rsid w:val="005262F4"/>
    <w:rsid w:val="00526339"/>
    <w:rsid w:val="00531C3D"/>
    <w:rsid w:val="00535D81"/>
    <w:rsid w:val="00537DC4"/>
    <w:rsid w:val="00540F2E"/>
    <w:rsid w:val="005410CB"/>
    <w:rsid w:val="00543B1D"/>
    <w:rsid w:val="00543F6E"/>
    <w:rsid w:val="0055081F"/>
    <w:rsid w:val="00551272"/>
    <w:rsid w:val="00553368"/>
    <w:rsid w:val="0055352F"/>
    <w:rsid w:val="00553CF7"/>
    <w:rsid w:val="00556709"/>
    <w:rsid w:val="00565A2F"/>
    <w:rsid w:val="00566B9A"/>
    <w:rsid w:val="005725B2"/>
    <w:rsid w:val="00572FC5"/>
    <w:rsid w:val="00574911"/>
    <w:rsid w:val="00575B05"/>
    <w:rsid w:val="00581615"/>
    <w:rsid w:val="005840D0"/>
    <w:rsid w:val="005843FC"/>
    <w:rsid w:val="0058483C"/>
    <w:rsid w:val="00586BBF"/>
    <w:rsid w:val="0059092D"/>
    <w:rsid w:val="00592E92"/>
    <w:rsid w:val="00593CF0"/>
    <w:rsid w:val="0059519F"/>
    <w:rsid w:val="005953D0"/>
    <w:rsid w:val="00595BC5"/>
    <w:rsid w:val="00595C3F"/>
    <w:rsid w:val="0059712E"/>
    <w:rsid w:val="005A1A6A"/>
    <w:rsid w:val="005A205E"/>
    <w:rsid w:val="005A3100"/>
    <w:rsid w:val="005A3445"/>
    <w:rsid w:val="005A619F"/>
    <w:rsid w:val="005A72E1"/>
    <w:rsid w:val="005B0AA9"/>
    <w:rsid w:val="005B14BA"/>
    <w:rsid w:val="005B24AC"/>
    <w:rsid w:val="005B47FB"/>
    <w:rsid w:val="005B4E07"/>
    <w:rsid w:val="005C1DD1"/>
    <w:rsid w:val="005C356B"/>
    <w:rsid w:val="005C3575"/>
    <w:rsid w:val="005C4CA1"/>
    <w:rsid w:val="005C6ABF"/>
    <w:rsid w:val="005C7489"/>
    <w:rsid w:val="005C7EC8"/>
    <w:rsid w:val="005D0D82"/>
    <w:rsid w:val="005D2221"/>
    <w:rsid w:val="005D5099"/>
    <w:rsid w:val="005D55FE"/>
    <w:rsid w:val="005D610A"/>
    <w:rsid w:val="005D6390"/>
    <w:rsid w:val="005D6738"/>
    <w:rsid w:val="005D6B71"/>
    <w:rsid w:val="005D794A"/>
    <w:rsid w:val="005D7A44"/>
    <w:rsid w:val="005E14DF"/>
    <w:rsid w:val="005E1AB0"/>
    <w:rsid w:val="005E2C69"/>
    <w:rsid w:val="005E5E42"/>
    <w:rsid w:val="005F065C"/>
    <w:rsid w:val="005F3382"/>
    <w:rsid w:val="005F3A88"/>
    <w:rsid w:val="005F4C2A"/>
    <w:rsid w:val="005F63FF"/>
    <w:rsid w:val="00603772"/>
    <w:rsid w:val="0060386E"/>
    <w:rsid w:val="00604BD3"/>
    <w:rsid w:val="006105C4"/>
    <w:rsid w:val="00611277"/>
    <w:rsid w:val="006117F5"/>
    <w:rsid w:val="00611FCC"/>
    <w:rsid w:val="00613302"/>
    <w:rsid w:val="00613C70"/>
    <w:rsid w:val="0061573B"/>
    <w:rsid w:val="00616663"/>
    <w:rsid w:val="00616E8A"/>
    <w:rsid w:val="0061712B"/>
    <w:rsid w:val="0061750C"/>
    <w:rsid w:val="00620A92"/>
    <w:rsid w:val="00621710"/>
    <w:rsid w:val="00621869"/>
    <w:rsid w:val="006253BE"/>
    <w:rsid w:val="00625B9A"/>
    <w:rsid w:val="00625E7A"/>
    <w:rsid w:val="006311EF"/>
    <w:rsid w:val="006323CC"/>
    <w:rsid w:val="00637116"/>
    <w:rsid w:val="00641041"/>
    <w:rsid w:val="00643BB9"/>
    <w:rsid w:val="006459C9"/>
    <w:rsid w:val="006475E0"/>
    <w:rsid w:val="006515D6"/>
    <w:rsid w:val="00654685"/>
    <w:rsid w:val="006552D2"/>
    <w:rsid w:val="00655699"/>
    <w:rsid w:val="006578BE"/>
    <w:rsid w:val="00657D0A"/>
    <w:rsid w:val="00657D3B"/>
    <w:rsid w:val="00660399"/>
    <w:rsid w:val="00662F63"/>
    <w:rsid w:val="0066378D"/>
    <w:rsid w:val="00664ECA"/>
    <w:rsid w:val="00666708"/>
    <w:rsid w:val="00666A9A"/>
    <w:rsid w:val="00666BF3"/>
    <w:rsid w:val="0067019B"/>
    <w:rsid w:val="0067062D"/>
    <w:rsid w:val="00670A9F"/>
    <w:rsid w:val="00670C83"/>
    <w:rsid w:val="006711D8"/>
    <w:rsid w:val="006715B0"/>
    <w:rsid w:val="00671A9C"/>
    <w:rsid w:val="00671C00"/>
    <w:rsid w:val="006729A6"/>
    <w:rsid w:val="006742C8"/>
    <w:rsid w:val="00676017"/>
    <w:rsid w:val="006776F3"/>
    <w:rsid w:val="00685613"/>
    <w:rsid w:val="00685DC3"/>
    <w:rsid w:val="00686705"/>
    <w:rsid w:val="00690438"/>
    <w:rsid w:val="00693CDB"/>
    <w:rsid w:val="0069586A"/>
    <w:rsid w:val="006979DD"/>
    <w:rsid w:val="006A0C7F"/>
    <w:rsid w:val="006A1024"/>
    <w:rsid w:val="006A48AB"/>
    <w:rsid w:val="006A4D67"/>
    <w:rsid w:val="006A632C"/>
    <w:rsid w:val="006A7665"/>
    <w:rsid w:val="006A7E8B"/>
    <w:rsid w:val="006B3529"/>
    <w:rsid w:val="006B3971"/>
    <w:rsid w:val="006B4743"/>
    <w:rsid w:val="006B4AD6"/>
    <w:rsid w:val="006B4D08"/>
    <w:rsid w:val="006B5341"/>
    <w:rsid w:val="006B62C3"/>
    <w:rsid w:val="006B64B3"/>
    <w:rsid w:val="006B665C"/>
    <w:rsid w:val="006C00A5"/>
    <w:rsid w:val="006C052B"/>
    <w:rsid w:val="006C1F81"/>
    <w:rsid w:val="006C21E4"/>
    <w:rsid w:val="006C2A49"/>
    <w:rsid w:val="006C4643"/>
    <w:rsid w:val="006C53D6"/>
    <w:rsid w:val="006C5D39"/>
    <w:rsid w:val="006C66F6"/>
    <w:rsid w:val="006D0646"/>
    <w:rsid w:val="006D06C0"/>
    <w:rsid w:val="006D07FF"/>
    <w:rsid w:val="006D0BF5"/>
    <w:rsid w:val="006D1C17"/>
    <w:rsid w:val="006D432D"/>
    <w:rsid w:val="006D4433"/>
    <w:rsid w:val="006D56B6"/>
    <w:rsid w:val="006D7C0A"/>
    <w:rsid w:val="006E01C8"/>
    <w:rsid w:val="006E0E36"/>
    <w:rsid w:val="006E28C8"/>
    <w:rsid w:val="006E3FF9"/>
    <w:rsid w:val="006E47E4"/>
    <w:rsid w:val="006E6CB1"/>
    <w:rsid w:val="006E7967"/>
    <w:rsid w:val="006E7BBD"/>
    <w:rsid w:val="006E7BC3"/>
    <w:rsid w:val="006F093D"/>
    <w:rsid w:val="006F2467"/>
    <w:rsid w:val="006F30BF"/>
    <w:rsid w:val="006F4005"/>
    <w:rsid w:val="006F4DAC"/>
    <w:rsid w:val="006F60A4"/>
    <w:rsid w:val="006F61D3"/>
    <w:rsid w:val="006F64F1"/>
    <w:rsid w:val="006F79F4"/>
    <w:rsid w:val="007039B3"/>
    <w:rsid w:val="007041FA"/>
    <w:rsid w:val="00704AA5"/>
    <w:rsid w:val="00704ED7"/>
    <w:rsid w:val="00707CD4"/>
    <w:rsid w:val="007101D2"/>
    <w:rsid w:val="007105C1"/>
    <w:rsid w:val="00710E40"/>
    <w:rsid w:val="00715A45"/>
    <w:rsid w:val="00715B38"/>
    <w:rsid w:val="00715B3D"/>
    <w:rsid w:val="00717DF0"/>
    <w:rsid w:val="00720DE2"/>
    <w:rsid w:val="00721B57"/>
    <w:rsid w:val="00724556"/>
    <w:rsid w:val="00732539"/>
    <w:rsid w:val="00732855"/>
    <w:rsid w:val="007349FF"/>
    <w:rsid w:val="007351F7"/>
    <w:rsid w:val="0073718E"/>
    <w:rsid w:val="0074270A"/>
    <w:rsid w:val="0074383C"/>
    <w:rsid w:val="00743F3E"/>
    <w:rsid w:val="00745344"/>
    <w:rsid w:val="0075345B"/>
    <w:rsid w:val="007564AC"/>
    <w:rsid w:val="0076009D"/>
    <w:rsid w:val="007616BE"/>
    <w:rsid w:val="00763BC1"/>
    <w:rsid w:val="00765E3B"/>
    <w:rsid w:val="0076671D"/>
    <w:rsid w:val="007671B6"/>
    <w:rsid w:val="00767773"/>
    <w:rsid w:val="00767A59"/>
    <w:rsid w:val="007700C3"/>
    <w:rsid w:val="00773281"/>
    <w:rsid w:val="0077421A"/>
    <w:rsid w:val="00774961"/>
    <w:rsid w:val="007806C6"/>
    <w:rsid w:val="007849EF"/>
    <w:rsid w:val="00790D96"/>
    <w:rsid w:val="007945C0"/>
    <w:rsid w:val="00796DB6"/>
    <w:rsid w:val="007A0C06"/>
    <w:rsid w:val="007A1606"/>
    <w:rsid w:val="007A2703"/>
    <w:rsid w:val="007A2BF6"/>
    <w:rsid w:val="007A2FBF"/>
    <w:rsid w:val="007A7ACF"/>
    <w:rsid w:val="007B1969"/>
    <w:rsid w:val="007B24BA"/>
    <w:rsid w:val="007B3A5E"/>
    <w:rsid w:val="007B3DD1"/>
    <w:rsid w:val="007B6125"/>
    <w:rsid w:val="007C495B"/>
    <w:rsid w:val="007C6B6F"/>
    <w:rsid w:val="007C701A"/>
    <w:rsid w:val="007D0531"/>
    <w:rsid w:val="007D0968"/>
    <w:rsid w:val="007D1FB7"/>
    <w:rsid w:val="007D4BC5"/>
    <w:rsid w:val="007D61F9"/>
    <w:rsid w:val="007D627A"/>
    <w:rsid w:val="007D79B8"/>
    <w:rsid w:val="007E049A"/>
    <w:rsid w:val="007E0C21"/>
    <w:rsid w:val="007E25EE"/>
    <w:rsid w:val="007E417E"/>
    <w:rsid w:val="007E4F5A"/>
    <w:rsid w:val="007E7876"/>
    <w:rsid w:val="007F355B"/>
    <w:rsid w:val="007F4C7C"/>
    <w:rsid w:val="007F5F97"/>
    <w:rsid w:val="007F6A09"/>
    <w:rsid w:val="008012DC"/>
    <w:rsid w:val="0080165E"/>
    <w:rsid w:val="00801B77"/>
    <w:rsid w:val="008022C0"/>
    <w:rsid w:val="00803E15"/>
    <w:rsid w:val="008041C9"/>
    <w:rsid w:val="0080646A"/>
    <w:rsid w:val="00807A3E"/>
    <w:rsid w:val="00812DDF"/>
    <w:rsid w:val="00812E4A"/>
    <w:rsid w:val="00813173"/>
    <w:rsid w:val="008142CE"/>
    <w:rsid w:val="0081527D"/>
    <w:rsid w:val="00820086"/>
    <w:rsid w:val="00820342"/>
    <w:rsid w:val="00820FCF"/>
    <w:rsid w:val="0082134E"/>
    <w:rsid w:val="00822D35"/>
    <w:rsid w:val="00822F00"/>
    <w:rsid w:val="0082420F"/>
    <w:rsid w:val="00824597"/>
    <w:rsid w:val="00824FB5"/>
    <w:rsid w:val="00825D2E"/>
    <w:rsid w:val="00827BB4"/>
    <w:rsid w:val="00831B39"/>
    <w:rsid w:val="008349D5"/>
    <w:rsid w:val="00834DAB"/>
    <w:rsid w:val="00843704"/>
    <w:rsid w:val="00843D18"/>
    <w:rsid w:val="00845CD2"/>
    <w:rsid w:val="0084625B"/>
    <w:rsid w:val="0085013B"/>
    <w:rsid w:val="0085152A"/>
    <w:rsid w:val="008531C0"/>
    <w:rsid w:val="00853920"/>
    <w:rsid w:val="00860572"/>
    <w:rsid w:val="00862935"/>
    <w:rsid w:val="00862D48"/>
    <w:rsid w:val="00866F45"/>
    <w:rsid w:val="0086739B"/>
    <w:rsid w:val="00871844"/>
    <w:rsid w:val="00873709"/>
    <w:rsid w:val="0087372D"/>
    <w:rsid w:val="00875C89"/>
    <w:rsid w:val="00875CD6"/>
    <w:rsid w:val="00876E36"/>
    <w:rsid w:val="00882AFE"/>
    <w:rsid w:val="00883707"/>
    <w:rsid w:val="008843CC"/>
    <w:rsid w:val="00885254"/>
    <w:rsid w:val="008860A2"/>
    <w:rsid w:val="00887A22"/>
    <w:rsid w:val="00887C27"/>
    <w:rsid w:val="00890881"/>
    <w:rsid w:val="00892267"/>
    <w:rsid w:val="00894D3C"/>
    <w:rsid w:val="00896220"/>
    <w:rsid w:val="008A0949"/>
    <w:rsid w:val="008A2C24"/>
    <w:rsid w:val="008A340B"/>
    <w:rsid w:val="008A371F"/>
    <w:rsid w:val="008A4D8F"/>
    <w:rsid w:val="008A7292"/>
    <w:rsid w:val="008B0733"/>
    <w:rsid w:val="008B17A0"/>
    <w:rsid w:val="008B5AAC"/>
    <w:rsid w:val="008B5F91"/>
    <w:rsid w:val="008B6AD9"/>
    <w:rsid w:val="008B6DCC"/>
    <w:rsid w:val="008C0ACE"/>
    <w:rsid w:val="008C0C32"/>
    <w:rsid w:val="008C3103"/>
    <w:rsid w:val="008C432B"/>
    <w:rsid w:val="008C47F2"/>
    <w:rsid w:val="008C48BA"/>
    <w:rsid w:val="008D465B"/>
    <w:rsid w:val="008D5D0A"/>
    <w:rsid w:val="008D69BA"/>
    <w:rsid w:val="008E085B"/>
    <w:rsid w:val="008E1CBF"/>
    <w:rsid w:val="008E35AE"/>
    <w:rsid w:val="008E428A"/>
    <w:rsid w:val="008E5609"/>
    <w:rsid w:val="008E5625"/>
    <w:rsid w:val="008E5BCA"/>
    <w:rsid w:val="008F107C"/>
    <w:rsid w:val="008F19F7"/>
    <w:rsid w:val="008F3086"/>
    <w:rsid w:val="008F4ACE"/>
    <w:rsid w:val="00901464"/>
    <w:rsid w:val="009022F8"/>
    <w:rsid w:val="00905765"/>
    <w:rsid w:val="00905F01"/>
    <w:rsid w:val="00907CAC"/>
    <w:rsid w:val="009149B9"/>
    <w:rsid w:val="00916310"/>
    <w:rsid w:val="0091698C"/>
    <w:rsid w:val="00920778"/>
    <w:rsid w:val="009229BE"/>
    <w:rsid w:val="00926714"/>
    <w:rsid w:val="00932F40"/>
    <w:rsid w:val="00933FE8"/>
    <w:rsid w:val="0093653C"/>
    <w:rsid w:val="00937D87"/>
    <w:rsid w:val="009401A0"/>
    <w:rsid w:val="00942C8E"/>
    <w:rsid w:val="00943C52"/>
    <w:rsid w:val="009450D8"/>
    <w:rsid w:val="00946050"/>
    <w:rsid w:val="0094643C"/>
    <w:rsid w:val="00951310"/>
    <w:rsid w:val="009519B1"/>
    <w:rsid w:val="00954BF3"/>
    <w:rsid w:val="00955F18"/>
    <w:rsid w:val="00956B76"/>
    <w:rsid w:val="00962BF2"/>
    <w:rsid w:val="009631CF"/>
    <w:rsid w:val="00965D22"/>
    <w:rsid w:val="00965D91"/>
    <w:rsid w:val="00966E18"/>
    <w:rsid w:val="00970860"/>
    <w:rsid w:val="00971179"/>
    <w:rsid w:val="009734F1"/>
    <w:rsid w:val="00973579"/>
    <w:rsid w:val="009745D5"/>
    <w:rsid w:val="00982AA2"/>
    <w:rsid w:val="0098439D"/>
    <w:rsid w:val="00986674"/>
    <w:rsid w:val="00987F6B"/>
    <w:rsid w:val="00990F3E"/>
    <w:rsid w:val="00992A6B"/>
    <w:rsid w:val="00992BA2"/>
    <w:rsid w:val="00995CAE"/>
    <w:rsid w:val="009A009E"/>
    <w:rsid w:val="009A01A7"/>
    <w:rsid w:val="009A1BAA"/>
    <w:rsid w:val="009A1E0F"/>
    <w:rsid w:val="009A1EEC"/>
    <w:rsid w:val="009A3670"/>
    <w:rsid w:val="009A40E8"/>
    <w:rsid w:val="009A52C5"/>
    <w:rsid w:val="009A559D"/>
    <w:rsid w:val="009A62CD"/>
    <w:rsid w:val="009B0D0F"/>
    <w:rsid w:val="009B2BDB"/>
    <w:rsid w:val="009B3A9E"/>
    <w:rsid w:val="009B529B"/>
    <w:rsid w:val="009B52C1"/>
    <w:rsid w:val="009B65E0"/>
    <w:rsid w:val="009B6D49"/>
    <w:rsid w:val="009B6FA2"/>
    <w:rsid w:val="009B7920"/>
    <w:rsid w:val="009C0700"/>
    <w:rsid w:val="009C0FFB"/>
    <w:rsid w:val="009C2622"/>
    <w:rsid w:val="009C3496"/>
    <w:rsid w:val="009C46E0"/>
    <w:rsid w:val="009C5216"/>
    <w:rsid w:val="009C5472"/>
    <w:rsid w:val="009C78C1"/>
    <w:rsid w:val="009D0842"/>
    <w:rsid w:val="009D2D2F"/>
    <w:rsid w:val="009D3BC5"/>
    <w:rsid w:val="009D500D"/>
    <w:rsid w:val="009D74F2"/>
    <w:rsid w:val="009E11CE"/>
    <w:rsid w:val="009E15FC"/>
    <w:rsid w:val="009E35CE"/>
    <w:rsid w:val="009E46E8"/>
    <w:rsid w:val="009E5C7B"/>
    <w:rsid w:val="009E5F2F"/>
    <w:rsid w:val="009E7DCD"/>
    <w:rsid w:val="009F113A"/>
    <w:rsid w:val="009F232F"/>
    <w:rsid w:val="009F26C8"/>
    <w:rsid w:val="009F3048"/>
    <w:rsid w:val="009F331F"/>
    <w:rsid w:val="009F4F63"/>
    <w:rsid w:val="009F74C9"/>
    <w:rsid w:val="00A015E7"/>
    <w:rsid w:val="00A0662C"/>
    <w:rsid w:val="00A06D91"/>
    <w:rsid w:val="00A13519"/>
    <w:rsid w:val="00A139BD"/>
    <w:rsid w:val="00A17D2A"/>
    <w:rsid w:val="00A2319F"/>
    <w:rsid w:val="00A23387"/>
    <w:rsid w:val="00A25789"/>
    <w:rsid w:val="00A260FE"/>
    <w:rsid w:val="00A26BA4"/>
    <w:rsid w:val="00A27A91"/>
    <w:rsid w:val="00A302D4"/>
    <w:rsid w:val="00A3030F"/>
    <w:rsid w:val="00A31E26"/>
    <w:rsid w:val="00A34316"/>
    <w:rsid w:val="00A35354"/>
    <w:rsid w:val="00A36CCF"/>
    <w:rsid w:val="00A37185"/>
    <w:rsid w:val="00A37363"/>
    <w:rsid w:val="00A378A7"/>
    <w:rsid w:val="00A402AE"/>
    <w:rsid w:val="00A41DB0"/>
    <w:rsid w:val="00A4265F"/>
    <w:rsid w:val="00A42BEB"/>
    <w:rsid w:val="00A430B0"/>
    <w:rsid w:val="00A4483D"/>
    <w:rsid w:val="00A523C4"/>
    <w:rsid w:val="00A5394E"/>
    <w:rsid w:val="00A53AC3"/>
    <w:rsid w:val="00A54CDE"/>
    <w:rsid w:val="00A608A1"/>
    <w:rsid w:val="00A631AD"/>
    <w:rsid w:val="00A6369D"/>
    <w:rsid w:val="00A64423"/>
    <w:rsid w:val="00A648DF"/>
    <w:rsid w:val="00A64C7A"/>
    <w:rsid w:val="00A64EA2"/>
    <w:rsid w:val="00A65E31"/>
    <w:rsid w:val="00A660C9"/>
    <w:rsid w:val="00A6730B"/>
    <w:rsid w:val="00A721D5"/>
    <w:rsid w:val="00A735DF"/>
    <w:rsid w:val="00A74EC8"/>
    <w:rsid w:val="00A76F23"/>
    <w:rsid w:val="00A802E5"/>
    <w:rsid w:val="00A825F9"/>
    <w:rsid w:val="00A8427B"/>
    <w:rsid w:val="00A844D5"/>
    <w:rsid w:val="00A876BB"/>
    <w:rsid w:val="00A908AB"/>
    <w:rsid w:val="00A90AA5"/>
    <w:rsid w:val="00A90DBA"/>
    <w:rsid w:val="00A90EE5"/>
    <w:rsid w:val="00A92A20"/>
    <w:rsid w:val="00A92A25"/>
    <w:rsid w:val="00A94193"/>
    <w:rsid w:val="00A964FF"/>
    <w:rsid w:val="00A9669F"/>
    <w:rsid w:val="00A96AB4"/>
    <w:rsid w:val="00A96AF8"/>
    <w:rsid w:val="00A97B80"/>
    <w:rsid w:val="00A97FAE"/>
    <w:rsid w:val="00AA1B41"/>
    <w:rsid w:val="00AA4FB0"/>
    <w:rsid w:val="00AB002D"/>
    <w:rsid w:val="00AB2A46"/>
    <w:rsid w:val="00AB5E05"/>
    <w:rsid w:val="00AC050B"/>
    <w:rsid w:val="00AC2742"/>
    <w:rsid w:val="00AC2C1D"/>
    <w:rsid w:val="00AC4983"/>
    <w:rsid w:val="00AC4B9D"/>
    <w:rsid w:val="00AC5722"/>
    <w:rsid w:val="00AC6466"/>
    <w:rsid w:val="00AD1463"/>
    <w:rsid w:val="00AD3E95"/>
    <w:rsid w:val="00AD493E"/>
    <w:rsid w:val="00AD79F6"/>
    <w:rsid w:val="00AE07A9"/>
    <w:rsid w:val="00AE1908"/>
    <w:rsid w:val="00AE1EB7"/>
    <w:rsid w:val="00AE23ED"/>
    <w:rsid w:val="00AE2E15"/>
    <w:rsid w:val="00AE395E"/>
    <w:rsid w:val="00AE48FA"/>
    <w:rsid w:val="00AE5B1C"/>
    <w:rsid w:val="00AE6B89"/>
    <w:rsid w:val="00AF138C"/>
    <w:rsid w:val="00AF24F4"/>
    <w:rsid w:val="00AF2ED2"/>
    <w:rsid w:val="00AF4813"/>
    <w:rsid w:val="00AF538B"/>
    <w:rsid w:val="00B02937"/>
    <w:rsid w:val="00B0374C"/>
    <w:rsid w:val="00B053DE"/>
    <w:rsid w:val="00B06B18"/>
    <w:rsid w:val="00B06C21"/>
    <w:rsid w:val="00B06E68"/>
    <w:rsid w:val="00B124DB"/>
    <w:rsid w:val="00B15E4A"/>
    <w:rsid w:val="00B204F0"/>
    <w:rsid w:val="00B21F50"/>
    <w:rsid w:val="00B239A9"/>
    <w:rsid w:val="00B23D4D"/>
    <w:rsid w:val="00B25071"/>
    <w:rsid w:val="00B255C6"/>
    <w:rsid w:val="00B274C8"/>
    <w:rsid w:val="00B3107A"/>
    <w:rsid w:val="00B32E8A"/>
    <w:rsid w:val="00B348FB"/>
    <w:rsid w:val="00B37789"/>
    <w:rsid w:val="00B37A1C"/>
    <w:rsid w:val="00B37FC2"/>
    <w:rsid w:val="00B42C79"/>
    <w:rsid w:val="00B4469E"/>
    <w:rsid w:val="00B448A3"/>
    <w:rsid w:val="00B461BF"/>
    <w:rsid w:val="00B465B6"/>
    <w:rsid w:val="00B50EF9"/>
    <w:rsid w:val="00B51737"/>
    <w:rsid w:val="00B519FB"/>
    <w:rsid w:val="00B52146"/>
    <w:rsid w:val="00B521DA"/>
    <w:rsid w:val="00B560FA"/>
    <w:rsid w:val="00B56234"/>
    <w:rsid w:val="00B56D59"/>
    <w:rsid w:val="00B61087"/>
    <w:rsid w:val="00B61518"/>
    <w:rsid w:val="00B631BC"/>
    <w:rsid w:val="00B64BCF"/>
    <w:rsid w:val="00B65321"/>
    <w:rsid w:val="00B65CA2"/>
    <w:rsid w:val="00B7200E"/>
    <w:rsid w:val="00B73371"/>
    <w:rsid w:val="00B74BDF"/>
    <w:rsid w:val="00B75609"/>
    <w:rsid w:val="00B770CD"/>
    <w:rsid w:val="00B80080"/>
    <w:rsid w:val="00B80FFD"/>
    <w:rsid w:val="00B813D5"/>
    <w:rsid w:val="00B83461"/>
    <w:rsid w:val="00B83E8F"/>
    <w:rsid w:val="00B84194"/>
    <w:rsid w:val="00B8600A"/>
    <w:rsid w:val="00B9092E"/>
    <w:rsid w:val="00B930E3"/>
    <w:rsid w:val="00B942B1"/>
    <w:rsid w:val="00B9437C"/>
    <w:rsid w:val="00B954BA"/>
    <w:rsid w:val="00B96514"/>
    <w:rsid w:val="00B96795"/>
    <w:rsid w:val="00B97330"/>
    <w:rsid w:val="00BA18C9"/>
    <w:rsid w:val="00BA3FD4"/>
    <w:rsid w:val="00BA4073"/>
    <w:rsid w:val="00BA4438"/>
    <w:rsid w:val="00BA5EF3"/>
    <w:rsid w:val="00BA745F"/>
    <w:rsid w:val="00BB10BA"/>
    <w:rsid w:val="00BB17D0"/>
    <w:rsid w:val="00BB254B"/>
    <w:rsid w:val="00BB4C25"/>
    <w:rsid w:val="00BB6E75"/>
    <w:rsid w:val="00BB7E27"/>
    <w:rsid w:val="00BC0FF4"/>
    <w:rsid w:val="00BC1627"/>
    <w:rsid w:val="00BC2BD5"/>
    <w:rsid w:val="00BC2E0D"/>
    <w:rsid w:val="00BC326B"/>
    <w:rsid w:val="00BC62AD"/>
    <w:rsid w:val="00BC649F"/>
    <w:rsid w:val="00BC6DC7"/>
    <w:rsid w:val="00BC6EC7"/>
    <w:rsid w:val="00BD241C"/>
    <w:rsid w:val="00BD2F02"/>
    <w:rsid w:val="00BE1BCE"/>
    <w:rsid w:val="00BE2980"/>
    <w:rsid w:val="00BE2DBB"/>
    <w:rsid w:val="00BE5589"/>
    <w:rsid w:val="00BE7983"/>
    <w:rsid w:val="00BF0EBC"/>
    <w:rsid w:val="00BF1F99"/>
    <w:rsid w:val="00BF7CF1"/>
    <w:rsid w:val="00C024D0"/>
    <w:rsid w:val="00C03561"/>
    <w:rsid w:val="00C0384E"/>
    <w:rsid w:val="00C04649"/>
    <w:rsid w:val="00C046F9"/>
    <w:rsid w:val="00C06EA8"/>
    <w:rsid w:val="00C075F5"/>
    <w:rsid w:val="00C10CDF"/>
    <w:rsid w:val="00C11622"/>
    <w:rsid w:val="00C11B2A"/>
    <w:rsid w:val="00C14A3D"/>
    <w:rsid w:val="00C177F1"/>
    <w:rsid w:val="00C17A9D"/>
    <w:rsid w:val="00C23748"/>
    <w:rsid w:val="00C2678C"/>
    <w:rsid w:val="00C26B55"/>
    <w:rsid w:val="00C31A79"/>
    <w:rsid w:val="00C31BE4"/>
    <w:rsid w:val="00C32894"/>
    <w:rsid w:val="00C344D4"/>
    <w:rsid w:val="00C360A0"/>
    <w:rsid w:val="00C36499"/>
    <w:rsid w:val="00C40A9E"/>
    <w:rsid w:val="00C436CA"/>
    <w:rsid w:val="00C46846"/>
    <w:rsid w:val="00C50550"/>
    <w:rsid w:val="00C505D2"/>
    <w:rsid w:val="00C50BB0"/>
    <w:rsid w:val="00C53595"/>
    <w:rsid w:val="00C54D39"/>
    <w:rsid w:val="00C568DF"/>
    <w:rsid w:val="00C57216"/>
    <w:rsid w:val="00C66318"/>
    <w:rsid w:val="00C67D86"/>
    <w:rsid w:val="00C70F08"/>
    <w:rsid w:val="00C72E40"/>
    <w:rsid w:val="00C73028"/>
    <w:rsid w:val="00C736AE"/>
    <w:rsid w:val="00C7736A"/>
    <w:rsid w:val="00C80065"/>
    <w:rsid w:val="00C80CE0"/>
    <w:rsid w:val="00C80FF2"/>
    <w:rsid w:val="00C8405C"/>
    <w:rsid w:val="00C86B03"/>
    <w:rsid w:val="00C87E33"/>
    <w:rsid w:val="00C917E2"/>
    <w:rsid w:val="00C92C52"/>
    <w:rsid w:val="00CA0097"/>
    <w:rsid w:val="00CA0A37"/>
    <w:rsid w:val="00CA1FAE"/>
    <w:rsid w:val="00CA29A3"/>
    <w:rsid w:val="00CA29AB"/>
    <w:rsid w:val="00CA2C27"/>
    <w:rsid w:val="00CA3181"/>
    <w:rsid w:val="00CA32F9"/>
    <w:rsid w:val="00CA5D84"/>
    <w:rsid w:val="00CA66E0"/>
    <w:rsid w:val="00CA6B9D"/>
    <w:rsid w:val="00CB2988"/>
    <w:rsid w:val="00CB321F"/>
    <w:rsid w:val="00CB614E"/>
    <w:rsid w:val="00CB7975"/>
    <w:rsid w:val="00CC192B"/>
    <w:rsid w:val="00CC25CC"/>
    <w:rsid w:val="00CC2665"/>
    <w:rsid w:val="00CD261F"/>
    <w:rsid w:val="00CD2692"/>
    <w:rsid w:val="00CD3CAC"/>
    <w:rsid w:val="00CD3DA2"/>
    <w:rsid w:val="00CD4193"/>
    <w:rsid w:val="00CD53F4"/>
    <w:rsid w:val="00CE062B"/>
    <w:rsid w:val="00CE0AE1"/>
    <w:rsid w:val="00CE1052"/>
    <w:rsid w:val="00CE12CE"/>
    <w:rsid w:val="00CE14BD"/>
    <w:rsid w:val="00CE19BA"/>
    <w:rsid w:val="00CE70F5"/>
    <w:rsid w:val="00CE7565"/>
    <w:rsid w:val="00CF0558"/>
    <w:rsid w:val="00CF2397"/>
    <w:rsid w:val="00CF26E4"/>
    <w:rsid w:val="00CF2B83"/>
    <w:rsid w:val="00CF3738"/>
    <w:rsid w:val="00CF4FDF"/>
    <w:rsid w:val="00CF60A3"/>
    <w:rsid w:val="00CF69EC"/>
    <w:rsid w:val="00CF7231"/>
    <w:rsid w:val="00CF77EB"/>
    <w:rsid w:val="00D02375"/>
    <w:rsid w:val="00D02E58"/>
    <w:rsid w:val="00D10C9B"/>
    <w:rsid w:val="00D11BEA"/>
    <w:rsid w:val="00D14A7F"/>
    <w:rsid w:val="00D14C21"/>
    <w:rsid w:val="00D16844"/>
    <w:rsid w:val="00D2048B"/>
    <w:rsid w:val="00D21E4A"/>
    <w:rsid w:val="00D221BF"/>
    <w:rsid w:val="00D2371B"/>
    <w:rsid w:val="00D26881"/>
    <w:rsid w:val="00D276C5"/>
    <w:rsid w:val="00D27BDA"/>
    <w:rsid w:val="00D31F61"/>
    <w:rsid w:val="00D32529"/>
    <w:rsid w:val="00D3383E"/>
    <w:rsid w:val="00D34F16"/>
    <w:rsid w:val="00D3647F"/>
    <w:rsid w:val="00D414AA"/>
    <w:rsid w:val="00D41D0F"/>
    <w:rsid w:val="00D42E2B"/>
    <w:rsid w:val="00D43995"/>
    <w:rsid w:val="00D45D83"/>
    <w:rsid w:val="00D46472"/>
    <w:rsid w:val="00D51116"/>
    <w:rsid w:val="00D513F9"/>
    <w:rsid w:val="00D52F78"/>
    <w:rsid w:val="00D537D8"/>
    <w:rsid w:val="00D53B16"/>
    <w:rsid w:val="00D56A9D"/>
    <w:rsid w:val="00D570B2"/>
    <w:rsid w:val="00D57386"/>
    <w:rsid w:val="00D578BD"/>
    <w:rsid w:val="00D618F2"/>
    <w:rsid w:val="00D61FB0"/>
    <w:rsid w:val="00D65972"/>
    <w:rsid w:val="00D659F4"/>
    <w:rsid w:val="00D662A7"/>
    <w:rsid w:val="00D71120"/>
    <w:rsid w:val="00D71414"/>
    <w:rsid w:val="00D7235E"/>
    <w:rsid w:val="00D7400D"/>
    <w:rsid w:val="00D764B3"/>
    <w:rsid w:val="00D769E7"/>
    <w:rsid w:val="00D80C71"/>
    <w:rsid w:val="00D8374D"/>
    <w:rsid w:val="00D849E6"/>
    <w:rsid w:val="00D850AA"/>
    <w:rsid w:val="00D85E1B"/>
    <w:rsid w:val="00D8632A"/>
    <w:rsid w:val="00D91969"/>
    <w:rsid w:val="00D9455C"/>
    <w:rsid w:val="00D94648"/>
    <w:rsid w:val="00D9552A"/>
    <w:rsid w:val="00D97DF2"/>
    <w:rsid w:val="00DA07B6"/>
    <w:rsid w:val="00DA149A"/>
    <w:rsid w:val="00DA19EC"/>
    <w:rsid w:val="00DA352D"/>
    <w:rsid w:val="00DA3E9D"/>
    <w:rsid w:val="00DA5E51"/>
    <w:rsid w:val="00DA6815"/>
    <w:rsid w:val="00DA7409"/>
    <w:rsid w:val="00DA7B62"/>
    <w:rsid w:val="00DB0020"/>
    <w:rsid w:val="00DB06F0"/>
    <w:rsid w:val="00DB0916"/>
    <w:rsid w:val="00DB0DFA"/>
    <w:rsid w:val="00DB0FA9"/>
    <w:rsid w:val="00DB3C81"/>
    <w:rsid w:val="00DB48C3"/>
    <w:rsid w:val="00DB5F05"/>
    <w:rsid w:val="00DB6AFC"/>
    <w:rsid w:val="00DC156F"/>
    <w:rsid w:val="00DC2ECD"/>
    <w:rsid w:val="00DC554B"/>
    <w:rsid w:val="00DC5D4C"/>
    <w:rsid w:val="00DC7CB5"/>
    <w:rsid w:val="00DE6280"/>
    <w:rsid w:val="00DF0AFF"/>
    <w:rsid w:val="00DF1E15"/>
    <w:rsid w:val="00DF2FB3"/>
    <w:rsid w:val="00DF39F5"/>
    <w:rsid w:val="00DF56A2"/>
    <w:rsid w:val="00DF6166"/>
    <w:rsid w:val="00DF75E3"/>
    <w:rsid w:val="00E0129A"/>
    <w:rsid w:val="00E02774"/>
    <w:rsid w:val="00E0353E"/>
    <w:rsid w:val="00E037B9"/>
    <w:rsid w:val="00E05578"/>
    <w:rsid w:val="00E059B0"/>
    <w:rsid w:val="00E0665C"/>
    <w:rsid w:val="00E11BA4"/>
    <w:rsid w:val="00E1213E"/>
    <w:rsid w:val="00E121C7"/>
    <w:rsid w:val="00E122F4"/>
    <w:rsid w:val="00E125E9"/>
    <w:rsid w:val="00E17A00"/>
    <w:rsid w:val="00E21077"/>
    <w:rsid w:val="00E210C7"/>
    <w:rsid w:val="00E21906"/>
    <w:rsid w:val="00E2305B"/>
    <w:rsid w:val="00E24EF7"/>
    <w:rsid w:val="00E25AFC"/>
    <w:rsid w:val="00E25F13"/>
    <w:rsid w:val="00E26A90"/>
    <w:rsid w:val="00E26C4A"/>
    <w:rsid w:val="00E270CB"/>
    <w:rsid w:val="00E27263"/>
    <w:rsid w:val="00E317BA"/>
    <w:rsid w:val="00E31824"/>
    <w:rsid w:val="00E339B7"/>
    <w:rsid w:val="00E3464E"/>
    <w:rsid w:val="00E36E2F"/>
    <w:rsid w:val="00E373C4"/>
    <w:rsid w:val="00E37F31"/>
    <w:rsid w:val="00E4001D"/>
    <w:rsid w:val="00E415F5"/>
    <w:rsid w:val="00E51FD8"/>
    <w:rsid w:val="00E538E7"/>
    <w:rsid w:val="00E53ACB"/>
    <w:rsid w:val="00E55DA6"/>
    <w:rsid w:val="00E55E1A"/>
    <w:rsid w:val="00E566E0"/>
    <w:rsid w:val="00E63786"/>
    <w:rsid w:val="00E65352"/>
    <w:rsid w:val="00E70D48"/>
    <w:rsid w:val="00E70F5A"/>
    <w:rsid w:val="00E73F49"/>
    <w:rsid w:val="00E74C02"/>
    <w:rsid w:val="00E74E33"/>
    <w:rsid w:val="00E75A4E"/>
    <w:rsid w:val="00E76675"/>
    <w:rsid w:val="00E80415"/>
    <w:rsid w:val="00E84A37"/>
    <w:rsid w:val="00E86842"/>
    <w:rsid w:val="00E8763E"/>
    <w:rsid w:val="00E87E4D"/>
    <w:rsid w:val="00E905CB"/>
    <w:rsid w:val="00E91A6B"/>
    <w:rsid w:val="00E91B67"/>
    <w:rsid w:val="00E91DDA"/>
    <w:rsid w:val="00E9272F"/>
    <w:rsid w:val="00E93BEF"/>
    <w:rsid w:val="00E969B2"/>
    <w:rsid w:val="00EA4405"/>
    <w:rsid w:val="00EA50FD"/>
    <w:rsid w:val="00EA5E31"/>
    <w:rsid w:val="00EA7996"/>
    <w:rsid w:val="00EB20B2"/>
    <w:rsid w:val="00EB378D"/>
    <w:rsid w:val="00EB3F43"/>
    <w:rsid w:val="00EB4078"/>
    <w:rsid w:val="00EB77CD"/>
    <w:rsid w:val="00EC1705"/>
    <w:rsid w:val="00EC4E34"/>
    <w:rsid w:val="00EC724D"/>
    <w:rsid w:val="00EC79CC"/>
    <w:rsid w:val="00ED2853"/>
    <w:rsid w:val="00ED32A7"/>
    <w:rsid w:val="00ED3865"/>
    <w:rsid w:val="00ED47F1"/>
    <w:rsid w:val="00ED72E5"/>
    <w:rsid w:val="00EE1683"/>
    <w:rsid w:val="00EE1A10"/>
    <w:rsid w:val="00EE48D7"/>
    <w:rsid w:val="00EE7671"/>
    <w:rsid w:val="00EF0326"/>
    <w:rsid w:val="00EF5A8D"/>
    <w:rsid w:val="00EF69B7"/>
    <w:rsid w:val="00EF72DC"/>
    <w:rsid w:val="00F0187D"/>
    <w:rsid w:val="00F01A35"/>
    <w:rsid w:val="00F02A52"/>
    <w:rsid w:val="00F03A1B"/>
    <w:rsid w:val="00F104C1"/>
    <w:rsid w:val="00F124F8"/>
    <w:rsid w:val="00F143EB"/>
    <w:rsid w:val="00F14A34"/>
    <w:rsid w:val="00F20CBE"/>
    <w:rsid w:val="00F21BE1"/>
    <w:rsid w:val="00F22F80"/>
    <w:rsid w:val="00F2642E"/>
    <w:rsid w:val="00F27594"/>
    <w:rsid w:val="00F27A27"/>
    <w:rsid w:val="00F324DD"/>
    <w:rsid w:val="00F34598"/>
    <w:rsid w:val="00F34784"/>
    <w:rsid w:val="00F359EA"/>
    <w:rsid w:val="00F37253"/>
    <w:rsid w:val="00F42313"/>
    <w:rsid w:val="00F43045"/>
    <w:rsid w:val="00F445CC"/>
    <w:rsid w:val="00F46309"/>
    <w:rsid w:val="00F47F6D"/>
    <w:rsid w:val="00F508D8"/>
    <w:rsid w:val="00F51B50"/>
    <w:rsid w:val="00F5373F"/>
    <w:rsid w:val="00F56B40"/>
    <w:rsid w:val="00F63571"/>
    <w:rsid w:val="00F63844"/>
    <w:rsid w:val="00F63CFA"/>
    <w:rsid w:val="00F66432"/>
    <w:rsid w:val="00F66611"/>
    <w:rsid w:val="00F72E0C"/>
    <w:rsid w:val="00F73457"/>
    <w:rsid w:val="00F73C4B"/>
    <w:rsid w:val="00F75635"/>
    <w:rsid w:val="00F803D2"/>
    <w:rsid w:val="00F8407E"/>
    <w:rsid w:val="00F846DE"/>
    <w:rsid w:val="00F85319"/>
    <w:rsid w:val="00F865A0"/>
    <w:rsid w:val="00F8754C"/>
    <w:rsid w:val="00F87D57"/>
    <w:rsid w:val="00F90E84"/>
    <w:rsid w:val="00F9135B"/>
    <w:rsid w:val="00F929D0"/>
    <w:rsid w:val="00F94C71"/>
    <w:rsid w:val="00FA0BC6"/>
    <w:rsid w:val="00FA12D2"/>
    <w:rsid w:val="00FA1D95"/>
    <w:rsid w:val="00FA2FEB"/>
    <w:rsid w:val="00FA3FE4"/>
    <w:rsid w:val="00FA4A40"/>
    <w:rsid w:val="00FA513C"/>
    <w:rsid w:val="00FA52F5"/>
    <w:rsid w:val="00FB4E55"/>
    <w:rsid w:val="00FB6372"/>
    <w:rsid w:val="00FB6876"/>
    <w:rsid w:val="00FC207F"/>
    <w:rsid w:val="00FC27C4"/>
    <w:rsid w:val="00FC3CF9"/>
    <w:rsid w:val="00FD145E"/>
    <w:rsid w:val="00FD24CC"/>
    <w:rsid w:val="00FD3C76"/>
    <w:rsid w:val="00FD45EE"/>
    <w:rsid w:val="00FD575A"/>
    <w:rsid w:val="00FD7941"/>
    <w:rsid w:val="00FE30A4"/>
    <w:rsid w:val="00FE3211"/>
    <w:rsid w:val="00FE375B"/>
    <w:rsid w:val="00FE7AA8"/>
    <w:rsid w:val="00FF1856"/>
    <w:rsid w:val="00FF19D3"/>
    <w:rsid w:val="00FF2DB6"/>
    <w:rsid w:val="00FF3479"/>
    <w:rsid w:val="00FF39E4"/>
    <w:rsid w:val="00FF3B35"/>
    <w:rsid w:val="00FF3CBA"/>
    <w:rsid w:val="00FF4E87"/>
    <w:rsid w:val="00FF74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iPriority="99" w:unhideWhenUsed="0" w:qFormat="1"/>
    <w:lsdException w:name="heading 3" w:locked="1" w:semiHidden="0" w:unhideWhenUsed="0" w:qFormat="1"/>
    <w:lsdException w:name="heading 4" w:locked="1" w:qFormat="1"/>
    <w:lsdException w:name="heading 5" w:locked="1"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qFormat="1"/>
    <w:lsdException w:name="footnote reference" w:locked="1"/>
    <w:lsdException w:name="annotation reference"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Body Text Indent" w:uiPriority="99"/>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Indent 2" w:locked="1"/>
    <w:lsdException w:name="Strong" w:locked="1" w:semiHidden="0" w:unhideWhenUsed="0" w:qFormat="1"/>
    <w:lsdException w:name="Emphasis" w:locked="1" w:semiHidden="0" w:unhideWhenUsed="0" w:qFormat="1"/>
    <w:lsdException w:name="Plain Text" w:uiPriority="99"/>
    <w:lsdException w:name="Normal (Web)" w:locked="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1EF"/>
    <w:rPr>
      <w:sz w:val="24"/>
      <w:szCs w:val="24"/>
    </w:rPr>
  </w:style>
  <w:style w:type="paragraph" w:styleId="1">
    <w:name w:val="heading 1"/>
    <w:basedOn w:val="a"/>
    <w:next w:val="a"/>
    <w:link w:val="10"/>
    <w:qFormat/>
    <w:rsid w:val="001C5F2A"/>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uiPriority w:val="99"/>
    <w:qFormat/>
    <w:rsid w:val="001C5F2A"/>
    <w:pPr>
      <w:keepNext/>
      <w:spacing w:before="240" w:after="60"/>
      <w:outlineLvl w:val="1"/>
    </w:pPr>
    <w:rPr>
      <w:rFonts w:ascii="Cambria" w:hAnsi="Cambria"/>
      <w:b/>
      <w:bCs/>
      <w:i/>
      <w:iCs/>
      <w:sz w:val="28"/>
      <w:szCs w:val="28"/>
    </w:rPr>
  </w:style>
  <w:style w:type="paragraph" w:styleId="3">
    <w:name w:val="heading 3"/>
    <w:basedOn w:val="a"/>
    <w:next w:val="a"/>
    <w:link w:val="30"/>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qFormat/>
    <w:rsid w:val="001C5F2A"/>
    <w:pPr>
      <w:spacing w:before="240" w:after="60"/>
      <w:outlineLvl w:val="5"/>
    </w:pPr>
    <w:rPr>
      <w:rFonts w:ascii="Calibri" w:hAnsi="Calibri"/>
      <w:b/>
      <w:bCs/>
      <w:sz w:val="20"/>
      <w:szCs w:val="20"/>
    </w:rPr>
  </w:style>
  <w:style w:type="paragraph" w:styleId="7">
    <w:name w:val="heading 7"/>
    <w:basedOn w:val="a"/>
    <w:next w:val="a"/>
    <w:link w:val="70"/>
    <w:qFormat/>
    <w:rsid w:val="001C5F2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611277"/>
    <w:rPr>
      <w:rFonts w:ascii="Tahoma" w:hAnsi="Tahoma"/>
      <w:sz w:val="16"/>
      <w:szCs w:val="16"/>
    </w:rPr>
  </w:style>
  <w:style w:type="character" w:customStyle="1" w:styleId="10">
    <w:name w:val="Заголовок 1 Знак"/>
    <w:link w:val="1"/>
    <w:locked/>
    <w:rsid w:val="005D6738"/>
    <w:rPr>
      <w:rFonts w:ascii="Cambria" w:hAnsi="Cambria"/>
      <w:b/>
      <w:kern w:val="32"/>
      <w:sz w:val="32"/>
    </w:rPr>
  </w:style>
  <w:style w:type="character" w:customStyle="1" w:styleId="20">
    <w:name w:val="Заголовок 2 Знак"/>
    <w:link w:val="2"/>
    <w:uiPriority w:val="99"/>
    <w:locked/>
    <w:rsid w:val="005D6738"/>
    <w:rPr>
      <w:rFonts w:ascii="Cambria" w:hAnsi="Cambria"/>
      <w:b/>
      <w:i/>
      <w:sz w:val="28"/>
    </w:rPr>
  </w:style>
  <w:style w:type="character" w:customStyle="1" w:styleId="60">
    <w:name w:val="Заголовок 6 Знак"/>
    <w:link w:val="6"/>
    <w:locked/>
    <w:rsid w:val="005D6738"/>
    <w:rPr>
      <w:rFonts w:ascii="Calibri" w:hAnsi="Calibri"/>
      <w:b/>
    </w:rPr>
  </w:style>
  <w:style w:type="character" w:customStyle="1" w:styleId="70">
    <w:name w:val="Заголовок 7 Знак"/>
    <w:link w:val="7"/>
    <w:locked/>
    <w:rsid w:val="005D6738"/>
    <w:rPr>
      <w:rFonts w:ascii="Calibri" w:hAnsi="Calibri"/>
      <w:sz w:val="24"/>
    </w:rPr>
  </w:style>
  <w:style w:type="paragraph" w:customStyle="1" w:styleId="1CharChar">
    <w:name w:val="Знак Знак1 Char Char"/>
    <w:basedOn w:val="a"/>
    <w:rsid w:val="006E28C8"/>
    <w:pPr>
      <w:widowControl w:val="0"/>
      <w:jc w:val="both"/>
    </w:pPr>
    <w:rPr>
      <w:rFonts w:eastAsia="SimSun"/>
      <w:kern w:val="2"/>
      <w:sz w:val="21"/>
      <w:szCs w:val="21"/>
      <w:lang w:val="en-US" w:eastAsia="zh-CN"/>
    </w:rPr>
  </w:style>
  <w:style w:type="paragraph" w:styleId="a5">
    <w:name w:val="Body Text"/>
    <w:basedOn w:val="a"/>
    <w:link w:val="a6"/>
    <w:rsid w:val="006E28C8"/>
    <w:pPr>
      <w:jc w:val="both"/>
    </w:pPr>
  </w:style>
  <w:style w:type="character" w:customStyle="1" w:styleId="a6">
    <w:name w:val="Основной текст Знак"/>
    <w:link w:val="a5"/>
    <w:locked/>
    <w:rsid w:val="005D6738"/>
    <w:rPr>
      <w:sz w:val="24"/>
    </w:rPr>
  </w:style>
  <w:style w:type="paragraph" w:styleId="31">
    <w:name w:val="Body Text 3"/>
    <w:basedOn w:val="a"/>
    <w:link w:val="32"/>
    <w:rsid w:val="006E28C8"/>
    <w:pPr>
      <w:jc w:val="center"/>
    </w:pPr>
    <w:rPr>
      <w:sz w:val="28"/>
      <w:szCs w:val="28"/>
    </w:rPr>
  </w:style>
  <w:style w:type="character" w:customStyle="1" w:styleId="32">
    <w:name w:val="Основной текст 3 Знак"/>
    <w:link w:val="31"/>
    <w:locked/>
    <w:rsid w:val="00CA3181"/>
    <w:rPr>
      <w:sz w:val="28"/>
      <w:lang w:val="ru-RU" w:eastAsia="ru-RU"/>
    </w:rPr>
  </w:style>
  <w:style w:type="paragraph" w:customStyle="1" w:styleId="a7">
    <w:name w:val="Колонтитул (правый)"/>
    <w:basedOn w:val="a8"/>
    <w:next w:val="a"/>
    <w:rsid w:val="006E28C8"/>
    <w:pPr>
      <w:jc w:val="both"/>
    </w:pPr>
    <w:rPr>
      <w:sz w:val="16"/>
      <w:szCs w:val="16"/>
    </w:rPr>
  </w:style>
  <w:style w:type="paragraph" w:customStyle="1" w:styleId="a8">
    <w:name w:val="Текст (прав. подпись)"/>
    <w:basedOn w:val="a"/>
    <w:next w:val="a"/>
    <w:rsid w:val="006E28C8"/>
    <w:pPr>
      <w:autoSpaceDE w:val="0"/>
      <w:autoSpaceDN w:val="0"/>
      <w:adjustRightInd w:val="0"/>
      <w:jc w:val="right"/>
    </w:pPr>
    <w:rPr>
      <w:rFonts w:ascii="Arial" w:hAnsi="Arial" w:cs="Arial"/>
    </w:rPr>
  </w:style>
  <w:style w:type="paragraph" w:styleId="21">
    <w:name w:val="Body Text Indent 2"/>
    <w:basedOn w:val="a"/>
    <w:link w:val="22"/>
    <w:rsid w:val="00DB0DFA"/>
    <w:pPr>
      <w:ind w:firstLine="851"/>
      <w:jc w:val="both"/>
    </w:pPr>
  </w:style>
  <w:style w:type="character" w:customStyle="1" w:styleId="22">
    <w:name w:val="Основной текст с отступом 2 Знак"/>
    <w:link w:val="21"/>
    <w:semiHidden/>
    <w:locked/>
    <w:rsid w:val="005D6738"/>
    <w:rPr>
      <w:sz w:val="24"/>
    </w:rPr>
  </w:style>
  <w:style w:type="character" w:customStyle="1" w:styleId="a9">
    <w:name w:val="Цветовое выделение"/>
    <w:rsid w:val="00BB6E75"/>
    <w:rPr>
      <w:b/>
      <w:color w:val="000080"/>
    </w:rPr>
  </w:style>
  <w:style w:type="paragraph" w:customStyle="1" w:styleId="aa">
    <w:name w:val="Таблицы (моноширинный)"/>
    <w:basedOn w:val="a"/>
    <w:next w:val="a"/>
    <w:rsid w:val="002E08EB"/>
    <w:pPr>
      <w:autoSpaceDE w:val="0"/>
      <w:autoSpaceDN w:val="0"/>
      <w:adjustRightInd w:val="0"/>
      <w:jc w:val="both"/>
    </w:pPr>
    <w:rPr>
      <w:rFonts w:ascii="Courier New" w:hAnsi="Courier New" w:cs="Courier New"/>
    </w:rPr>
  </w:style>
  <w:style w:type="paragraph" w:styleId="ab">
    <w:name w:val="Body Text Indent"/>
    <w:basedOn w:val="a"/>
    <w:link w:val="ac"/>
    <w:uiPriority w:val="99"/>
    <w:rsid w:val="002E08EB"/>
    <w:pPr>
      <w:spacing w:after="120"/>
      <w:ind w:left="283"/>
    </w:pPr>
  </w:style>
  <w:style w:type="character" w:customStyle="1" w:styleId="ac">
    <w:name w:val="Основной текст с отступом Знак"/>
    <w:link w:val="ab"/>
    <w:uiPriority w:val="99"/>
    <w:locked/>
    <w:rsid w:val="005D6738"/>
    <w:rPr>
      <w:sz w:val="24"/>
    </w:rPr>
  </w:style>
  <w:style w:type="paragraph" w:styleId="23">
    <w:name w:val="Body Text 2"/>
    <w:basedOn w:val="a"/>
    <w:link w:val="24"/>
    <w:rsid w:val="00566B9A"/>
    <w:pPr>
      <w:ind w:firstLine="720"/>
      <w:jc w:val="both"/>
    </w:pPr>
  </w:style>
  <w:style w:type="character" w:customStyle="1" w:styleId="24">
    <w:name w:val="Основной текст 2 Знак"/>
    <w:link w:val="23"/>
    <w:semiHidden/>
    <w:locked/>
    <w:rsid w:val="005D6738"/>
    <w:rPr>
      <w:sz w:val="24"/>
    </w:rPr>
  </w:style>
  <w:style w:type="character" w:styleId="ad">
    <w:name w:val="annotation reference"/>
    <w:semiHidden/>
    <w:rsid w:val="00611277"/>
    <w:rPr>
      <w:sz w:val="16"/>
    </w:rPr>
  </w:style>
  <w:style w:type="paragraph" w:styleId="ae">
    <w:name w:val="annotation text"/>
    <w:basedOn w:val="a"/>
    <w:link w:val="af"/>
    <w:semiHidden/>
    <w:rsid w:val="00611277"/>
    <w:rPr>
      <w:sz w:val="20"/>
      <w:szCs w:val="20"/>
    </w:rPr>
  </w:style>
  <w:style w:type="character" w:customStyle="1" w:styleId="af">
    <w:name w:val="Текст примечания Знак"/>
    <w:link w:val="ae"/>
    <w:semiHidden/>
    <w:locked/>
    <w:rsid w:val="005D6738"/>
    <w:rPr>
      <w:sz w:val="20"/>
    </w:rPr>
  </w:style>
  <w:style w:type="paragraph" w:styleId="af0">
    <w:name w:val="annotation subject"/>
    <w:basedOn w:val="ae"/>
    <w:next w:val="ae"/>
    <w:link w:val="af1"/>
    <w:semiHidden/>
    <w:rsid w:val="00611277"/>
    <w:rPr>
      <w:b/>
      <w:bCs/>
    </w:rPr>
  </w:style>
  <w:style w:type="character" w:customStyle="1" w:styleId="af1">
    <w:name w:val="Тема примечания Знак"/>
    <w:link w:val="af0"/>
    <w:semiHidden/>
    <w:locked/>
    <w:rsid w:val="005D6738"/>
    <w:rPr>
      <w:b/>
      <w:sz w:val="20"/>
    </w:rPr>
  </w:style>
  <w:style w:type="character" w:customStyle="1" w:styleId="a4">
    <w:name w:val="Текст выноски Знак"/>
    <w:link w:val="a3"/>
    <w:semiHidden/>
    <w:locked/>
    <w:rsid w:val="005D6738"/>
    <w:rPr>
      <w:rFonts w:ascii="Tahoma" w:hAnsi="Tahoma"/>
      <w:sz w:val="16"/>
    </w:rPr>
  </w:style>
  <w:style w:type="paragraph" w:styleId="af2">
    <w:name w:val="Plain Text"/>
    <w:basedOn w:val="a"/>
    <w:link w:val="af3"/>
    <w:uiPriority w:val="99"/>
    <w:rsid w:val="00F73457"/>
    <w:rPr>
      <w:rFonts w:ascii="Courier New" w:hAnsi="Courier New"/>
      <w:sz w:val="20"/>
      <w:szCs w:val="20"/>
    </w:rPr>
  </w:style>
  <w:style w:type="character" w:customStyle="1" w:styleId="af3">
    <w:name w:val="Текст Знак"/>
    <w:link w:val="af2"/>
    <w:uiPriority w:val="99"/>
    <w:locked/>
    <w:rsid w:val="005D6738"/>
    <w:rPr>
      <w:rFonts w:ascii="Courier New" w:hAnsi="Courier New"/>
      <w:sz w:val="20"/>
    </w:rPr>
  </w:style>
  <w:style w:type="paragraph" w:customStyle="1" w:styleId="1CharChar1">
    <w:name w:val="Знак Знак1 Char Char1"/>
    <w:basedOn w:val="a"/>
    <w:rsid w:val="00F73457"/>
    <w:pPr>
      <w:widowControl w:val="0"/>
      <w:jc w:val="both"/>
    </w:pPr>
    <w:rPr>
      <w:rFonts w:eastAsia="SimSun"/>
      <w:kern w:val="2"/>
      <w:sz w:val="21"/>
      <w:szCs w:val="21"/>
      <w:lang w:val="en-US" w:eastAsia="zh-CN"/>
    </w:rPr>
  </w:style>
  <w:style w:type="character" w:customStyle="1" w:styleId="af4">
    <w:name w:val="Гипертекстовая ссылка"/>
    <w:rsid w:val="009A009E"/>
    <w:rPr>
      <w:b/>
      <w:color w:val="008000"/>
    </w:rPr>
  </w:style>
  <w:style w:type="paragraph" w:customStyle="1" w:styleId="1CharChar2">
    <w:name w:val="Знак Знак1 Char Char2"/>
    <w:basedOn w:val="a"/>
    <w:rsid w:val="00524E48"/>
    <w:pPr>
      <w:widowControl w:val="0"/>
      <w:jc w:val="both"/>
    </w:pPr>
    <w:rPr>
      <w:rFonts w:eastAsia="SimSun"/>
      <w:kern w:val="2"/>
      <w:sz w:val="21"/>
      <w:szCs w:val="21"/>
      <w:lang w:val="en-US" w:eastAsia="zh-CN"/>
    </w:rPr>
  </w:style>
  <w:style w:type="paragraph" w:styleId="33">
    <w:name w:val="Body Text Indent 3"/>
    <w:basedOn w:val="a"/>
    <w:link w:val="34"/>
    <w:rsid w:val="001C5F2A"/>
    <w:pPr>
      <w:ind w:firstLine="567"/>
      <w:jc w:val="both"/>
    </w:pPr>
    <w:rPr>
      <w:sz w:val="16"/>
      <w:szCs w:val="16"/>
    </w:rPr>
  </w:style>
  <w:style w:type="character" w:customStyle="1" w:styleId="34">
    <w:name w:val="Основной текст с отступом 3 Знак"/>
    <w:link w:val="33"/>
    <w:locked/>
    <w:rsid w:val="005D6738"/>
    <w:rPr>
      <w:sz w:val="16"/>
    </w:rPr>
  </w:style>
  <w:style w:type="paragraph" w:customStyle="1" w:styleId="1CharChar3">
    <w:name w:val="Знак Знак1 Char Char3"/>
    <w:basedOn w:val="a"/>
    <w:rsid w:val="00491E31"/>
    <w:pPr>
      <w:widowControl w:val="0"/>
      <w:jc w:val="both"/>
    </w:pPr>
    <w:rPr>
      <w:rFonts w:eastAsia="SimSun"/>
      <w:kern w:val="2"/>
      <w:sz w:val="21"/>
      <w:szCs w:val="21"/>
      <w:lang w:val="en-US" w:eastAsia="zh-CN"/>
    </w:rPr>
  </w:style>
  <w:style w:type="paragraph" w:styleId="af5">
    <w:name w:val="footer"/>
    <w:basedOn w:val="a"/>
    <w:link w:val="af6"/>
    <w:rsid w:val="0026433F"/>
    <w:pPr>
      <w:tabs>
        <w:tab w:val="center" w:pos="4677"/>
        <w:tab w:val="right" w:pos="9355"/>
      </w:tabs>
    </w:pPr>
  </w:style>
  <w:style w:type="character" w:customStyle="1" w:styleId="af6">
    <w:name w:val="Нижний колонтитул Знак"/>
    <w:link w:val="af5"/>
    <w:semiHidden/>
    <w:locked/>
    <w:rsid w:val="005D6738"/>
    <w:rPr>
      <w:sz w:val="24"/>
    </w:rPr>
  </w:style>
  <w:style w:type="character" w:styleId="af7">
    <w:name w:val="page number"/>
    <w:rsid w:val="0026433F"/>
    <w:rPr>
      <w:rFonts w:cs="Times New Roman"/>
    </w:rPr>
  </w:style>
  <w:style w:type="paragraph" w:customStyle="1" w:styleId="1CharChar4">
    <w:name w:val="Знак Знак1 Char Char4"/>
    <w:basedOn w:val="a"/>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rsid w:val="009B6FA2"/>
    <w:pPr>
      <w:widowControl w:val="0"/>
      <w:jc w:val="both"/>
    </w:pPr>
    <w:rPr>
      <w:rFonts w:eastAsia="SimSun"/>
      <w:kern w:val="2"/>
      <w:sz w:val="21"/>
      <w:szCs w:val="21"/>
      <w:lang w:val="en-US" w:eastAsia="zh-CN"/>
    </w:rPr>
  </w:style>
  <w:style w:type="paragraph" w:styleId="af8">
    <w:name w:val="Title"/>
    <w:basedOn w:val="a"/>
    <w:link w:val="af9"/>
    <w:qFormat/>
    <w:rsid w:val="001C5F2A"/>
    <w:pPr>
      <w:jc w:val="center"/>
    </w:pPr>
    <w:rPr>
      <w:b/>
      <w:bCs/>
      <w:caps/>
      <w:sz w:val="20"/>
      <w:szCs w:val="20"/>
    </w:rPr>
  </w:style>
  <w:style w:type="character" w:customStyle="1" w:styleId="af9">
    <w:name w:val="Название Знак"/>
    <w:link w:val="af8"/>
    <w:locked/>
    <w:rsid w:val="00566B9A"/>
    <w:rPr>
      <w:b/>
      <w:caps/>
    </w:rPr>
  </w:style>
  <w:style w:type="paragraph" w:customStyle="1" w:styleId="afa">
    <w:name w:val="Стиль"/>
    <w:basedOn w:val="a"/>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rsid w:val="00824FB5"/>
    <w:rPr>
      <w:sz w:val="20"/>
      <w:szCs w:val="20"/>
    </w:rPr>
  </w:style>
  <w:style w:type="character" w:customStyle="1" w:styleId="afc">
    <w:name w:val="Текст сноски Знак"/>
    <w:link w:val="afb"/>
    <w:locked/>
    <w:rsid w:val="00824FB5"/>
    <w:rPr>
      <w:rFonts w:cs="Times New Roman"/>
    </w:rPr>
  </w:style>
  <w:style w:type="character" w:styleId="afd">
    <w:name w:val="footnote reference"/>
    <w:rsid w:val="00824FB5"/>
    <w:rPr>
      <w:vertAlign w:val="superscript"/>
    </w:rPr>
  </w:style>
  <w:style w:type="paragraph" w:customStyle="1" w:styleId="Iauiue">
    <w:name w:val="Iau?iue"/>
    <w:rsid w:val="00CE70F5"/>
    <w:rPr>
      <w:lang w:val="en-US"/>
    </w:rPr>
  </w:style>
  <w:style w:type="paragraph" w:styleId="afe">
    <w:name w:val="Normal (Web)"/>
    <w:basedOn w:val="a"/>
    <w:rsid w:val="00CE70F5"/>
    <w:pPr>
      <w:spacing w:before="100" w:beforeAutospacing="1" w:after="100" w:afterAutospacing="1"/>
    </w:pPr>
  </w:style>
  <w:style w:type="paragraph" w:customStyle="1" w:styleId="11">
    <w:name w:val="Обычный1"/>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
    <w:name w:val="header"/>
    <w:basedOn w:val="a"/>
    <w:link w:val="aff0"/>
    <w:rsid w:val="00DA6815"/>
    <w:pPr>
      <w:tabs>
        <w:tab w:val="center" w:pos="4677"/>
        <w:tab w:val="right" w:pos="9355"/>
      </w:tabs>
    </w:pPr>
  </w:style>
  <w:style w:type="character" w:customStyle="1" w:styleId="aff0">
    <w:name w:val="Верхний колонтитул Знак"/>
    <w:link w:val="aff"/>
    <w:locked/>
    <w:rsid w:val="00DA6815"/>
    <w:rPr>
      <w:sz w:val="24"/>
    </w:rPr>
  </w:style>
  <w:style w:type="character" w:customStyle="1" w:styleId="30">
    <w:name w:val="Заголовок 3 Знак"/>
    <w:link w:val="3"/>
    <w:semiHidden/>
    <w:locked/>
    <w:rsid w:val="00C87E33"/>
    <w:rPr>
      <w:rFonts w:ascii="Cambria" w:hAnsi="Cambria"/>
      <w:b/>
      <w:sz w:val="26"/>
    </w:rPr>
  </w:style>
  <w:style w:type="paragraph" w:customStyle="1" w:styleId="25">
    <w:name w:val="Обычный2"/>
    <w:rsid w:val="00C87E33"/>
    <w:pPr>
      <w:widowControl w:val="0"/>
      <w:spacing w:before="240" w:line="300" w:lineRule="auto"/>
    </w:pPr>
    <w:rPr>
      <w:sz w:val="22"/>
    </w:rPr>
  </w:style>
  <w:style w:type="paragraph" w:styleId="aff1">
    <w:name w:val="Subtitle"/>
    <w:basedOn w:val="a"/>
    <w:link w:val="12"/>
    <w:qFormat/>
    <w:locked/>
    <w:rsid w:val="0073718E"/>
    <w:pPr>
      <w:jc w:val="center"/>
    </w:pPr>
    <w:rPr>
      <w:b/>
      <w:sz w:val="28"/>
      <w:szCs w:val="20"/>
    </w:rPr>
  </w:style>
  <w:style w:type="character" w:customStyle="1" w:styleId="aff2">
    <w:name w:val="Подзаголовок Знак"/>
    <w:rsid w:val="0073718E"/>
    <w:rPr>
      <w:rFonts w:ascii="Cambria" w:hAnsi="Cambria"/>
      <w:sz w:val="24"/>
    </w:rPr>
  </w:style>
  <w:style w:type="character" w:customStyle="1" w:styleId="12">
    <w:name w:val="Подзаголовок Знак1"/>
    <w:link w:val="aff1"/>
    <w:locked/>
    <w:rsid w:val="0073718E"/>
    <w:rPr>
      <w:b/>
      <w:sz w:val="28"/>
    </w:rPr>
  </w:style>
  <w:style w:type="character" w:styleId="aff3">
    <w:name w:val="Hyperlink"/>
    <w:semiHidden/>
    <w:rsid w:val="00400736"/>
    <w:rPr>
      <w:color w:val="0000FF"/>
      <w:u w:val="single"/>
    </w:rPr>
  </w:style>
  <w:style w:type="paragraph" w:customStyle="1" w:styleId="1CharChar6">
    <w:name w:val="Знак Знак1 Char Char6"/>
    <w:basedOn w:val="a"/>
    <w:rsid w:val="001C5F2A"/>
    <w:pPr>
      <w:widowControl w:val="0"/>
      <w:jc w:val="both"/>
    </w:pPr>
    <w:rPr>
      <w:rFonts w:eastAsia="SimSun"/>
      <w:kern w:val="2"/>
      <w:sz w:val="21"/>
      <w:lang w:val="en-US" w:eastAsia="zh-CN"/>
    </w:rPr>
  </w:style>
  <w:style w:type="paragraph" w:customStyle="1" w:styleId="35">
    <w:name w:val="Обычный3"/>
    <w:rsid w:val="001C5F2A"/>
    <w:pPr>
      <w:widowControl w:val="0"/>
      <w:spacing w:before="240" w:line="300" w:lineRule="auto"/>
    </w:pPr>
    <w:rPr>
      <w:sz w:val="22"/>
    </w:rPr>
  </w:style>
  <w:style w:type="paragraph" w:styleId="aff4">
    <w:name w:val="No Spacing"/>
    <w:uiPriority w:val="1"/>
    <w:qFormat/>
    <w:rsid w:val="00FF2DB6"/>
    <w:rPr>
      <w:rFonts w:ascii="Calibri" w:eastAsia="Calibri" w:hAnsi="Calibri"/>
      <w:sz w:val="22"/>
      <w:szCs w:val="22"/>
      <w:lang w:eastAsia="en-US"/>
    </w:rPr>
  </w:style>
  <w:style w:type="paragraph" w:styleId="aff5">
    <w:name w:val="List Paragraph"/>
    <w:basedOn w:val="a"/>
    <w:uiPriority w:val="99"/>
    <w:qFormat/>
    <w:rsid w:val="007F5F97"/>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33642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86B63-76C2-4C14-A98F-A35A99FA7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6262</Words>
  <Characters>35694</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41873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Дмитрий Бережнюк</dc:creator>
  <cp:keywords/>
  <cp:lastModifiedBy>Фаррахова Эльвера Римовна</cp:lastModifiedBy>
  <cp:revision>7</cp:revision>
  <cp:lastPrinted>2011-11-03T10:05:00Z</cp:lastPrinted>
  <dcterms:created xsi:type="dcterms:W3CDTF">2016-07-20T09:31:00Z</dcterms:created>
  <dcterms:modified xsi:type="dcterms:W3CDTF">2016-07-21T09:53:00Z</dcterms:modified>
</cp:coreProperties>
</file>